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D4CC4" w14:textId="7E58F598" w:rsidR="000D4771" w:rsidRPr="00F3373B" w:rsidDel="00763F7C" w:rsidRDefault="00E95CE6" w:rsidP="00B80EAF">
      <w:pPr>
        <w:jc w:val="center"/>
        <w:rPr>
          <w:del w:id="0" w:author="田村　香代子" w:date="2022-04-19T12:05:00Z"/>
          <w:sz w:val="24"/>
          <w:szCs w:val="24"/>
        </w:rPr>
      </w:pPr>
      <w:del w:id="1" w:author="田村　香代子" w:date="2022-04-19T12:05:00Z">
        <w:r w:rsidRPr="00F3373B" w:rsidDel="00763F7C">
          <w:rPr>
            <w:rFonts w:hint="eastAsia"/>
            <w:sz w:val="24"/>
            <w:szCs w:val="24"/>
          </w:rPr>
          <w:delText>I</w:delText>
        </w:r>
        <w:r w:rsidRPr="00F3373B" w:rsidDel="00763F7C">
          <w:rPr>
            <w:sz w:val="24"/>
            <w:szCs w:val="24"/>
          </w:rPr>
          <w:delText>nstitute for Chemical Reaction Design and Discovery (ICReDD)</w:delText>
        </w:r>
      </w:del>
    </w:p>
    <w:p w14:paraId="450228F4" w14:textId="1088DC6E" w:rsidR="00E95CE6" w:rsidRPr="00F3373B" w:rsidDel="00763F7C" w:rsidRDefault="00E95CE6" w:rsidP="00B80EAF">
      <w:pPr>
        <w:jc w:val="center"/>
        <w:rPr>
          <w:del w:id="2" w:author="田村　香代子" w:date="2022-04-19T12:05:00Z"/>
          <w:sz w:val="24"/>
          <w:szCs w:val="24"/>
        </w:rPr>
      </w:pPr>
      <w:del w:id="3" w:author="田村　香代子" w:date="2022-04-19T12:05:00Z">
        <w:r w:rsidRPr="00F3373B" w:rsidDel="00763F7C">
          <w:rPr>
            <w:rFonts w:hint="eastAsia"/>
            <w:sz w:val="24"/>
            <w:szCs w:val="24"/>
          </w:rPr>
          <w:delText>C</w:delText>
        </w:r>
        <w:r w:rsidRPr="00F3373B" w:rsidDel="00763F7C">
          <w:rPr>
            <w:sz w:val="24"/>
            <w:szCs w:val="24"/>
          </w:rPr>
          <w:delText>reative Research Institution, Hokkaido University</w:delText>
        </w:r>
      </w:del>
    </w:p>
    <w:p w14:paraId="0B806714" w14:textId="1ECAADE2" w:rsidR="00C0568A" w:rsidRPr="00F3373B" w:rsidDel="00763F7C" w:rsidRDefault="00E17B46" w:rsidP="00B80EAF">
      <w:pPr>
        <w:jc w:val="center"/>
        <w:rPr>
          <w:del w:id="4" w:author="田村　香代子" w:date="2022-04-19T12:05:00Z"/>
          <w:b/>
          <w:bCs/>
          <w:sz w:val="24"/>
          <w:szCs w:val="24"/>
        </w:rPr>
      </w:pPr>
      <w:del w:id="5" w:author="田村　香代子" w:date="2022-04-19T12:05:00Z">
        <w:r w:rsidRPr="00F3373B" w:rsidDel="00763F7C">
          <w:rPr>
            <w:rFonts w:hint="eastAsia"/>
            <w:b/>
            <w:bCs/>
            <w:sz w:val="24"/>
            <w:szCs w:val="24"/>
          </w:rPr>
          <w:delText>A</w:delText>
        </w:r>
        <w:r w:rsidRPr="00F3373B" w:rsidDel="00763F7C">
          <w:rPr>
            <w:b/>
            <w:bCs/>
            <w:sz w:val="24"/>
            <w:szCs w:val="24"/>
          </w:rPr>
          <w:delText>cademic Year 202</w:delText>
        </w:r>
        <w:r w:rsidR="00C0568A" w:rsidRPr="00F3373B" w:rsidDel="00763F7C">
          <w:rPr>
            <w:rFonts w:hint="eastAsia"/>
            <w:b/>
            <w:bCs/>
            <w:sz w:val="24"/>
            <w:szCs w:val="24"/>
          </w:rPr>
          <w:delText>2</w:delText>
        </w:r>
        <w:r w:rsidRPr="00F3373B" w:rsidDel="00763F7C">
          <w:rPr>
            <w:b/>
            <w:bCs/>
            <w:sz w:val="24"/>
            <w:szCs w:val="24"/>
          </w:rPr>
          <w:delText xml:space="preserve"> MANABIYA (ACADEMIC) </w:delText>
        </w:r>
      </w:del>
    </w:p>
    <w:p w14:paraId="29DEEE6A" w14:textId="469C7F5E" w:rsidR="00E95CE6" w:rsidRPr="00F3373B" w:rsidDel="00763F7C" w:rsidRDefault="00E17B46" w:rsidP="00B80EAF">
      <w:pPr>
        <w:jc w:val="center"/>
        <w:rPr>
          <w:del w:id="6" w:author="田村　香代子" w:date="2022-04-19T12:05:00Z"/>
          <w:b/>
          <w:bCs/>
          <w:sz w:val="24"/>
          <w:szCs w:val="24"/>
        </w:rPr>
      </w:pPr>
      <w:del w:id="7" w:author="田村　香代子" w:date="2022-04-19T12:05:00Z">
        <w:r w:rsidRPr="00F3373B" w:rsidDel="00763F7C">
          <w:rPr>
            <w:b/>
            <w:bCs/>
            <w:sz w:val="24"/>
            <w:szCs w:val="24"/>
          </w:rPr>
          <w:delText>Application Guidelines</w:delText>
        </w:r>
      </w:del>
    </w:p>
    <w:p w14:paraId="1DB66704" w14:textId="7CCF1D53" w:rsidR="0074499E" w:rsidRPr="00F3373B" w:rsidDel="00763F7C" w:rsidRDefault="0074499E">
      <w:pPr>
        <w:rPr>
          <w:del w:id="8" w:author="田村　香代子" w:date="2022-04-19T12:05:00Z"/>
        </w:rPr>
      </w:pPr>
    </w:p>
    <w:p w14:paraId="4323EDE1" w14:textId="7FE97337" w:rsidR="0074499E" w:rsidRPr="00F3373B" w:rsidDel="00763F7C" w:rsidRDefault="0062194B">
      <w:pPr>
        <w:rPr>
          <w:del w:id="9" w:author="田村　香代子" w:date="2022-04-19T12:05:00Z"/>
        </w:rPr>
      </w:pPr>
      <w:del w:id="10" w:author="田村　香代子" w:date="2022-04-19T12:05:00Z">
        <w:r w:rsidRPr="00F3373B" w:rsidDel="00763F7C">
          <w:rPr>
            <w:rFonts w:hint="eastAsia"/>
          </w:rPr>
          <w:delText xml:space="preserve"> </w:delText>
        </w:r>
        <w:r w:rsidRPr="00F3373B" w:rsidDel="00763F7C">
          <w:delText xml:space="preserve">    The Institute for Chemical Reaction Design and Discovery (ICReDD) </w:delText>
        </w:r>
        <w:r w:rsidR="00C961B1" w:rsidRPr="00F3373B" w:rsidDel="00763F7C">
          <w:delText xml:space="preserve">offers the MANABIYA (ACADEMIC) program to young researchers and students from domestic and </w:delText>
        </w:r>
        <w:r w:rsidR="007D2200" w:rsidRPr="00F3373B" w:rsidDel="00763F7C">
          <w:delText>overseas</w:delText>
        </w:r>
        <w:r w:rsidR="00C961B1" w:rsidRPr="00F3373B" w:rsidDel="00763F7C">
          <w:delText xml:space="preserve"> universities</w:delText>
        </w:r>
        <w:r w:rsidR="00411676" w:rsidRPr="00F3373B" w:rsidDel="00763F7C">
          <w:delText xml:space="preserve"> </w:delText>
        </w:r>
        <w:r w:rsidR="007D2200" w:rsidRPr="00F3373B" w:rsidDel="00763F7C">
          <w:delText>and</w:delText>
        </w:r>
        <w:r w:rsidR="00411676" w:rsidRPr="00F3373B" w:rsidDel="00763F7C">
          <w:delText xml:space="preserve"> </w:delText>
        </w:r>
        <w:r w:rsidR="00C961B1" w:rsidRPr="00F3373B" w:rsidDel="00763F7C">
          <w:delText>research institutes</w:delText>
        </w:r>
        <w:r w:rsidR="00EE18D2" w:rsidRPr="00F3373B" w:rsidDel="00763F7C">
          <w:delText xml:space="preserve"> with the aim of</w:delText>
        </w:r>
        <w:r w:rsidR="00DA5428" w:rsidRPr="00F3373B" w:rsidDel="00763F7C">
          <w:delText xml:space="preserve"> </w:delText>
        </w:r>
        <w:r w:rsidR="006753C0" w:rsidRPr="00F3373B" w:rsidDel="00763F7C">
          <w:delText>helping</w:delText>
        </w:r>
        <w:r w:rsidR="00DA5428" w:rsidRPr="00F3373B" w:rsidDel="00763F7C">
          <w:delText xml:space="preserve"> them to </w:delText>
        </w:r>
        <w:r w:rsidR="006753C0" w:rsidRPr="00F3373B" w:rsidDel="00763F7C">
          <w:delText xml:space="preserve">learn about </w:delText>
        </w:r>
        <w:r w:rsidR="007D2200" w:rsidRPr="00F3373B" w:rsidDel="00763F7C">
          <w:delText>a</w:delText>
        </w:r>
        <w:r w:rsidR="006753C0" w:rsidRPr="00F3373B" w:rsidDel="00763F7C">
          <w:delText xml:space="preserve"> new academic field </w:delText>
        </w:r>
        <w:r w:rsidR="007D2200" w:rsidRPr="00F3373B" w:rsidDel="00763F7C">
          <w:delText>called</w:delText>
        </w:r>
        <w:r w:rsidR="006753C0" w:rsidRPr="00F3373B" w:rsidDel="00763F7C">
          <w:delText xml:space="preserve"> Chemical Reaction Design and Discovery</w:delText>
        </w:r>
        <w:r w:rsidR="007D2200" w:rsidRPr="00F3373B" w:rsidDel="00763F7C">
          <w:delText xml:space="preserve"> (CReDD) and </w:delText>
        </w:r>
        <w:r w:rsidR="00F12E34" w:rsidRPr="00F3373B" w:rsidDel="00763F7C">
          <w:delText xml:space="preserve">widely spreading the knowledge of </w:delText>
        </w:r>
        <w:r w:rsidR="00D62060" w:rsidRPr="00F3373B" w:rsidDel="00763F7C">
          <w:delText>this</w:delText>
        </w:r>
        <w:r w:rsidR="00F12E34" w:rsidRPr="00F3373B" w:rsidDel="00763F7C">
          <w:delText xml:space="preserve"> field</w:delText>
        </w:r>
        <w:r w:rsidR="006753C0" w:rsidRPr="00F3373B" w:rsidDel="00763F7C">
          <w:delText>.</w:delText>
        </w:r>
      </w:del>
    </w:p>
    <w:p w14:paraId="5A231CFB" w14:textId="7AF78EEC" w:rsidR="00B00808" w:rsidRPr="00F3373B" w:rsidDel="00763F7C" w:rsidRDefault="006753C0" w:rsidP="00B00808">
      <w:pPr>
        <w:rPr>
          <w:del w:id="11" w:author="田村　香代子" w:date="2022-04-19T12:05:00Z"/>
        </w:rPr>
      </w:pPr>
      <w:del w:id="12" w:author="田村　香代子" w:date="2022-04-19T12:05:00Z">
        <w:r w:rsidRPr="00F3373B" w:rsidDel="00763F7C">
          <w:rPr>
            <w:rFonts w:hint="eastAsia"/>
          </w:rPr>
          <w:delText xml:space="preserve"> </w:delText>
        </w:r>
        <w:r w:rsidRPr="00F3373B" w:rsidDel="00763F7C">
          <w:delText xml:space="preserve">    ICReDD </w:delText>
        </w:r>
        <w:r w:rsidR="0054154D" w:rsidDel="00763F7C">
          <w:delText xml:space="preserve">is </w:delText>
        </w:r>
        <w:r w:rsidRPr="00F3373B" w:rsidDel="00763F7C">
          <w:delText xml:space="preserve">now </w:delText>
        </w:r>
        <w:r w:rsidR="007B7F28" w:rsidRPr="00F3373B" w:rsidDel="00763F7C">
          <w:rPr>
            <w:rFonts w:hint="eastAsia"/>
          </w:rPr>
          <w:delText>a</w:delText>
        </w:r>
        <w:r w:rsidR="007B7F28" w:rsidRPr="00F3373B" w:rsidDel="00763F7C">
          <w:delText>ccept</w:delText>
        </w:r>
        <w:r w:rsidR="0054154D" w:rsidDel="00763F7C">
          <w:delText>ing</w:delText>
        </w:r>
        <w:r w:rsidRPr="00F3373B" w:rsidDel="00763F7C">
          <w:delText xml:space="preserve"> applications for </w:delText>
        </w:r>
        <w:r w:rsidR="007B7F28" w:rsidRPr="00F3373B" w:rsidDel="00763F7C">
          <w:delText xml:space="preserve">MANABIYA for </w:delText>
        </w:r>
        <w:r w:rsidR="00F12E34" w:rsidRPr="00F3373B" w:rsidDel="00763F7C">
          <w:delText xml:space="preserve">the </w:delText>
        </w:r>
        <w:r w:rsidRPr="00F3373B" w:rsidDel="00763F7C">
          <w:delText>202</w:delText>
        </w:r>
        <w:r w:rsidR="00C0568A" w:rsidRPr="00F3373B" w:rsidDel="00763F7C">
          <w:rPr>
            <w:rFonts w:hint="eastAsia"/>
          </w:rPr>
          <w:delText>2</w:delText>
        </w:r>
        <w:r w:rsidR="00F12E34" w:rsidRPr="00F3373B" w:rsidDel="00763F7C">
          <w:delText xml:space="preserve"> </w:delText>
        </w:r>
        <w:r w:rsidRPr="00F3373B" w:rsidDel="00763F7C">
          <w:delText xml:space="preserve">academic year. Applicants should </w:delText>
        </w:r>
        <w:r w:rsidR="00102C12" w:rsidRPr="00F3373B" w:rsidDel="00763F7C">
          <w:delText>carefully read</w:delText>
        </w:r>
        <w:r w:rsidRPr="00F3373B" w:rsidDel="00763F7C">
          <w:delText xml:space="preserve"> the application guidelines below and submit their application</w:delText>
        </w:r>
        <w:r w:rsidR="00B376BD" w:rsidRPr="00F3373B" w:rsidDel="00763F7C">
          <w:delText>s</w:delText>
        </w:r>
        <w:r w:rsidRPr="00F3373B" w:rsidDel="00763F7C">
          <w:delText xml:space="preserve"> by the deadline.</w:delText>
        </w:r>
      </w:del>
    </w:p>
    <w:p w14:paraId="6013604A" w14:textId="3EB6F2F6" w:rsidR="00102C12" w:rsidRPr="00F3373B" w:rsidDel="00763F7C" w:rsidRDefault="007B7F28" w:rsidP="00B00808">
      <w:pPr>
        <w:rPr>
          <w:del w:id="13" w:author="田村　香代子" w:date="2022-04-19T12:05:00Z"/>
        </w:rPr>
      </w:pPr>
      <w:del w:id="14" w:author="田村　香代子" w:date="2022-04-19T12:05:00Z">
        <w:r w:rsidRPr="00F3373B" w:rsidDel="00763F7C">
          <w:delText>*Please refer to the attachment for</w:delText>
        </w:r>
        <w:r w:rsidR="00745F4E" w:rsidRPr="00F3373B" w:rsidDel="00763F7C">
          <w:delText xml:space="preserve"> information about</w:delText>
        </w:r>
        <w:r w:rsidRPr="00F3373B" w:rsidDel="00763F7C">
          <w:delText xml:space="preserve"> the MANABIYA </w:delText>
        </w:r>
        <w:commentRangeStart w:id="15"/>
        <w:r w:rsidRPr="00F3373B" w:rsidDel="00763F7C">
          <w:delText>system</w:delText>
        </w:r>
        <w:commentRangeEnd w:id="15"/>
        <w:r w:rsidR="00B00808" w:rsidRPr="00F3373B" w:rsidDel="00763F7C">
          <w:rPr>
            <w:rStyle w:val="ac"/>
          </w:rPr>
          <w:commentReference w:id="15"/>
        </w:r>
        <w:r w:rsidRPr="00F3373B" w:rsidDel="00763F7C">
          <w:delText>.</w:delText>
        </w:r>
      </w:del>
    </w:p>
    <w:p w14:paraId="08C343F0" w14:textId="0B93917A" w:rsidR="007B7F28" w:rsidRPr="00F3373B" w:rsidDel="00763F7C" w:rsidRDefault="007B7F28">
      <w:pPr>
        <w:rPr>
          <w:del w:id="16" w:author="田村　香代子" w:date="2022-04-19T12:05:00Z"/>
        </w:rPr>
      </w:pPr>
    </w:p>
    <w:p w14:paraId="3CB6DE58" w14:textId="448A6373" w:rsidR="007B7F28" w:rsidRPr="00F3373B" w:rsidDel="00763F7C" w:rsidRDefault="009B505D" w:rsidP="007B7F28">
      <w:pPr>
        <w:pStyle w:val="a3"/>
        <w:numPr>
          <w:ilvl w:val="0"/>
          <w:numId w:val="1"/>
        </w:numPr>
        <w:ind w:leftChars="0"/>
        <w:rPr>
          <w:del w:id="17" w:author="田村　香代子" w:date="2022-04-19T12:05:00Z"/>
          <w:b/>
          <w:bCs/>
        </w:rPr>
      </w:pPr>
      <w:del w:id="18" w:author="田村　香代子" w:date="2022-04-19T12:05:00Z">
        <w:r w:rsidRPr="00F3373B" w:rsidDel="00763F7C">
          <w:rPr>
            <w:b/>
            <w:bCs/>
          </w:rPr>
          <w:delText>Program Duration</w:delText>
        </w:r>
      </w:del>
    </w:p>
    <w:p w14:paraId="146276EE" w14:textId="228E3CB8" w:rsidR="00C0568A" w:rsidRPr="00F3373B" w:rsidDel="00763F7C" w:rsidRDefault="00C0568A" w:rsidP="00E34DE9">
      <w:pPr>
        <w:pStyle w:val="a3"/>
        <w:ind w:leftChars="0" w:left="420" w:firstLineChars="100" w:firstLine="210"/>
        <w:rPr>
          <w:del w:id="19" w:author="田村　香代子" w:date="2022-04-19T12:05:00Z"/>
        </w:rPr>
      </w:pPr>
      <w:del w:id="20" w:author="田村　香代子" w:date="2022-04-19T12:05:00Z">
        <w:r w:rsidRPr="00F3373B" w:rsidDel="00763F7C">
          <w:rPr>
            <w:rFonts w:hint="eastAsia"/>
          </w:rPr>
          <w:delText>1</w:delText>
        </w:r>
        <w:r w:rsidRPr="00F3373B" w:rsidDel="00763F7C">
          <w:delText>) Research Course</w:delText>
        </w:r>
      </w:del>
    </w:p>
    <w:p w14:paraId="265A5D51" w14:textId="2850BA16" w:rsidR="007B7F28" w:rsidRPr="00F3373B" w:rsidDel="00763F7C" w:rsidRDefault="009B505D" w:rsidP="00E34DE9">
      <w:pPr>
        <w:pStyle w:val="a3"/>
        <w:ind w:leftChars="0" w:left="420" w:firstLineChars="200" w:firstLine="420"/>
        <w:rPr>
          <w:del w:id="21" w:author="田村　香代子" w:date="2022-04-19T12:05:00Z"/>
        </w:rPr>
      </w:pPr>
      <w:del w:id="22" w:author="田村　香代子" w:date="2022-04-19T12:05:00Z">
        <w:r w:rsidRPr="00F3373B" w:rsidDel="00763F7C">
          <w:delText>Minimum of two weeks to maximum of three month</w:delText>
        </w:r>
        <w:r w:rsidR="00B376BD" w:rsidRPr="00F3373B" w:rsidDel="00763F7C">
          <w:delText>s</w:delText>
        </w:r>
        <w:r w:rsidR="007B7F28" w:rsidRPr="00F3373B" w:rsidDel="00763F7C">
          <w:delText xml:space="preserve"> from </w:delText>
        </w:r>
        <w:r w:rsidR="00C0568A" w:rsidRPr="00F3373B" w:rsidDel="00763F7C">
          <w:rPr>
            <w:rFonts w:hint="eastAsia"/>
          </w:rPr>
          <w:delText>August 1</w:delText>
        </w:r>
        <w:r w:rsidR="007B7F28" w:rsidRPr="00F3373B" w:rsidDel="00763F7C">
          <w:delText>, 202</w:delText>
        </w:r>
        <w:r w:rsidR="00C0568A" w:rsidRPr="00F3373B" w:rsidDel="00763F7C">
          <w:rPr>
            <w:rFonts w:hint="eastAsia"/>
          </w:rPr>
          <w:delText>2</w:delText>
        </w:r>
        <w:r w:rsidR="007B7F28" w:rsidRPr="00F3373B" w:rsidDel="00763F7C">
          <w:delText xml:space="preserve"> to </w:delText>
        </w:r>
        <w:r w:rsidR="00C0568A" w:rsidRPr="00F3373B" w:rsidDel="00763F7C">
          <w:rPr>
            <w:rFonts w:hint="eastAsia"/>
          </w:rPr>
          <w:delText>February</w:delText>
        </w:r>
        <w:r w:rsidR="007B7F28" w:rsidRPr="00F3373B" w:rsidDel="00763F7C">
          <w:delText xml:space="preserve"> </w:delText>
        </w:r>
        <w:r w:rsidR="00C0568A" w:rsidRPr="00F3373B" w:rsidDel="00763F7C">
          <w:rPr>
            <w:rFonts w:hint="eastAsia"/>
          </w:rPr>
          <w:delText>28</w:delText>
        </w:r>
        <w:r w:rsidR="007B7F28" w:rsidRPr="00F3373B" w:rsidDel="00763F7C">
          <w:delText>, 202</w:delText>
        </w:r>
        <w:r w:rsidR="00C0568A" w:rsidRPr="00F3373B" w:rsidDel="00763F7C">
          <w:rPr>
            <w:rFonts w:hint="eastAsia"/>
          </w:rPr>
          <w:delText>3</w:delText>
        </w:r>
      </w:del>
    </w:p>
    <w:p w14:paraId="7B6A2453" w14:textId="68D37D27" w:rsidR="00C0568A" w:rsidRPr="00F3373B" w:rsidDel="00763F7C" w:rsidRDefault="00C0568A" w:rsidP="00E34DE9">
      <w:pPr>
        <w:pStyle w:val="a3"/>
        <w:ind w:leftChars="0" w:left="420" w:firstLineChars="100" w:firstLine="210"/>
        <w:rPr>
          <w:del w:id="23" w:author="田村　香代子" w:date="2022-04-19T12:05:00Z"/>
        </w:rPr>
      </w:pPr>
      <w:del w:id="24" w:author="田村　香代子" w:date="2022-04-19T12:05:00Z">
        <w:r w:rsidRPr="00F3373B" w:rsidDel="00763F7C">
          <w:delText xml:space="preserve">2) </w:delText>
        </w:r>
        <w:r w:rsidR="003A11F6" w:rsidDel="00763F7C">
          <w:rPr>
            <w:rFonts w:hint="eastAsia"/>
          </w:rPr>
          <w:delText xml:space="preserve">Young </w:delText>
        </w:r>
        <w:r w:rsidRPr="00F3373B" w:rsidDel="00763F7C">
          <w:delText>Researcher Training Course</w:delText>
        </w:r>
      </w:del>
    </w:p>
    <w:p w14:paraId="5B135A72" w14:textId="53E1F6A7" w:rsidR="00673F20" w:rsidRPr="00F3373B" w:rsidDel="00763F7C" w:rsidRDefault="00C0568A" w:rsidP="00E34DE9">
      <w:pPr>
        <w:pStyle w:val="a3"/>
        <w:ind w:leftChars="0" w:left="420" w:firstLineChars="150" w:firstLine="315"/>
        <w:rPr>
          <w:del w:id="25" w:author="田村　香代子" w:date="2022-04-19T12:05:00Z"/>
        </w:rPr>
      </w:pPr>
      <w:del w:id="26" w:author="田村　香代子" w:date="2022-04-19T12:05:00Z">
        <w:r w:rsidRPr="00F3373B" w:rsidDel="00763F7C">
          <w:delText xml:space="preserve">Any period from </w:delText>
        </w:r>
        <w:r w:rsidRPr="00F3373B" w:rsidDel="00763F7C">
          <w:rPr>
            <w:rFonts w:hint="eastAsia"/>
          </w:rPr>
          <w:delText>August 1</w:delText>
        </w:r>
        <w:r w:rsidRPr="00F3373B" w:rsidDel="00763F7C">
          <w:delText>, 202</w:delText>
        </w:r>
        <w:r w:rsidRPr="00F3373B" w:rsidDel="00763F7C">
          <w:rPr>
            <w:rFonts w:hint="eastAsia"/>
          </w:rPr>
          <w:delText>2</w:delText>
        </w:r>
        <w:r w:rsidRPr="00F3373B" w:rsidDel="00763F7C">
          <w:delText xml:space="preserve"> to </w:delText>
        </w:r>
        <w:r w:rsidRPr="00F3373B" w:rsidDel="00763F7C">
          <w:rPr>
            <w:rFonts w:hint="eastAsia"/>
          </w:rPr>
          <w:delText>February</w:delText>
        </w:r>
        <w:r w:rsidRPr="00F3373B" w:rsidDel="00763F7C">
          <w:delText xml:space="preserve"> </w:delText>
        </w:r>
        <w:r w:rsidRPr="00F3373B" w:rsidDel="00763F7C">
          <w:rPr>
            <w:rFonts w:hint="eastAsia"/>
          </w:rPr>
          <w:delText>28</w:delText>
        </w:r>
        <w:r w:rsidRPr="00F3373B" w:rsidDel="00763F7C">
          <w:delText>, 202</w:delText>
        </w:r>
        <w:r w:rsidRPr="00F3373B" w:rsidDel="00763F7C">
          <w:rPr>
            <w:rFonts w:hint="eastAsia"/>
          </w:rPr>
          <w:delText>3</w:delText>
        </w:r>
      </w:del>
    </w:p>
    <w:p w14:paraId="1980FF88" w14:textId="36D14BC3" w:rsidR="00673F20" w:rsidRPr="00F3373B" w:rsidDel="00763F7C" w:rsidRDefault="00673F20" w:rsidP="00673F20">
      <w:pPr>
        <w:pStyle w:val="a3"/>
        <w:ind w:leftChars="0" w:left="420"/>
        <w:rPr>
          <w:del w:id="27" w:author="田村　香代子" w:date="2022-04-19T12:05:00Z"/>
        </w:rPr>
      </w:pPr>
      <w:del w:id="28" w:author="田村　香代子" w:date="2022-04-19T12:05:00Z">
        <w:r w:rsidRPr="00F3373B" w:rsidDel="00763F7C">
          <w:rPr>
            <w:rFonts w:hint="eastAsia"/>
          </w:rPr>
          <w:delText xml:space="preserve"> </w:delText>
        </w:r>
        <w:r w:rsidR="00E34DE9" w:rsidRPr="00F3373B" w:rsidDel="00763F7C">
          <w:delText xml:space="preserve">  </w:delText>
        </w:r>
        <w:r w:rsidRPr="00F3373B" w:rsidDel="00763F7C">
          <w:rPr>
            <w:rFonts w:ascii="ＭＳ 明朝" w:eastAsia="ＭＳ 明朝" w:hAnsi="游明朝" w:cs="Times New Roman" w:hint="eastAsia"/>
          </w:rPr>
          <w:delText>※</w:delText>
        </w:r>
        <w:r w:rsidRPr="00F3373B" w:rsidDel="00763F7C">
          <w:delText>New entry of foreign national</w:delText>
        </w:r>
        <w:r w:rsidRPr="00DB084A" w:rsidDel="00763F7C">
          <w:delText>s (</w:delText>
        </w:r>
        <w:r w:rsidRPr="00DB084A" w:rsidDel="00763F7C">
          <w:rPr>
            <w:rPrChange w:id="29" w:author="田村　香代子" w:date="2022-04-19T11:36:00Z">
              <w:rPr>
                <w:color w:val="FF0000"/>
              </w:rPr>
            </w:rPrChange>
          </w:rPr>
          <w:delText xml:space="preserve">as of April </w:delText>
        </w:r>
      </w:del>
      <w:del w:id="30" w:author="田村　香代子" w:date="2022-04-19T11:36:00Z">
        <w:r w:rsidRPr="00DB084A" w:rsidDel="00DB084A">
          <w:rPr>
            <w:rPrChange w:id="31" w:author="田村　香代子" w:date="2022-04-19T11:36:00Z">
              <w:rPr>
                <w:color w:val="FF0000"/>
              </w:rPr>
            </w:rPrChange>
          </w:rPr>
          <w:delText>xx</w:delText>
        </w:r>
      </w:del>
      <w:del w:id="32" w:author="田村　香代子" w:date="2022-04-19T12:05:00Z">
        <w:r w:rsidRPr="00DB084A" w:rsidDel="00763F7C">
          <w:rPr>
            <w:rPrChange w:id="33" w:author="田村　香代子" w:date="2022-04-19T11:36:00Z">
              <w:rPr>
                <w:color w:val="FF0000"/>
              </w:rPr>
            </w:rPrChange>
          </w:rPr>
          <w:delText>, 2022</w:delText>
        </w:r>
        <w:r w:rsidRPr="00DB084A" w:rsidDel="00763F7C">
          <w:delText>)</w:delText>
        </w:r>
      </w:del>
    </w:p>
    <w:p w14:paraId="23FFADDD" w14:textId="3A1C9F8A" w:rsidR="00EF26C0" w:rsidRPr="00F3373B" w:rsidDel="00763F7C" w:rsidRDefault="00673F20" w:rsidP="00E34DE9">
      <w:pPr>
        <w:ind w:firstLineChars="450" w:firstLine="990"/>
        <w:rPr>
          <w:del w:id="34" w:author="田村　香代子" w:date="2022-04-19T12:05:00Z"/>
          <w:rFonts w:eastAsia="ＭＳ Ｐゴシック" w:cs="Arial"/>
          <w:color w:val="000000" w:themeColor="text1"/>
          <w:kern w:val="0"/>
          <w:sz w:val="22"/>
        </w:rPr>
      </w:pPr>
      <w:del w:id="35" w:author="田村　香代子" w:date="2022-04-19T12:05:00Z">
        <w:r w:rsidRPr="00F3373B" w:rsidDel="00763F7C">
          <w:rPr>
            <w:color w:val="000000" w:themeColor="text1"/>
            <w:sz w:val="22"/>
          </w:rPr>
          <w:delText xml:space="preserve">Based on the Japan’s </w:delText>
        </w:r>
        <w:r w:rsidR="008A3CFA" w:rsidRPr="00F3373B" w:rsidDel="00763F7C">
          <w:rPr>
            <w:color w:val="000000" w:themeColor="text1"/>
            <w:sz w:val="22"/>
          </w:rPr>
          <w:delText xml:space="preserve">current </w:delText>
        </w:r>
        <w:r w:rsidRPr="00F3373B" w:rsidDel="00763F7C">
          <w:rPr>
            <w:color w:val="000000" w:themeColor="text1"/>
            <w:sz w:val="22"/>
          </w:rPr>
          <w:delText xml:space="preserve">border </w:delText>
        </w:r>
        <w:r w:rsidR="008A3CFA" w:rsidRPr="00F3373B" w:rsidDel="00763F7C">
          <w:rPr>
            <w:color w:val="000000" w:themeColor="text1"/>
            <w:sz w:val="22"/>
          </w:rPr>
          <w:delText xml:space="preserve">control </w:delText>
        </w:r>
        <w:r w:rsidRPr="00F3373B" w:rsidDel="00763F7C">
          <w:rPr>
            <w:color w:val="000000" w:themeColor="text1"/>
            <w:sz w:val="22"/>
          </w:rPr>
          <w:delText>measures</w:delText>
        </w:r>
        <w:r w:rsidR="00EF26C0" w:rsidRPr="00F3373B" w:rsidDel="00763F7C">
          <w:rPr>
            <w:color w:val="000000" w:themeColor="text1"/>
            <w:sz w:val="22"/>
          </w:rPr>
          <w:delText xml:space="preserve"> against COVID-19</w:delText>
        </w:r>
        <w:r w:rsidRPr="00F3373B" w:rsidDel="00763F7C">
          <w:rPr>
            <w:color w:val="000000" w:themeColor="text1"/>
            <w:sz w:val="22"/>
          </w:rPr>
          <w:delText xml:space="preserve">, </w:delText>
        </w:r>
        <w:r w:rsidRPr="00F3373B" w:rsidDel="00763F7C">
          <w:rPr>
            <w:rFonts w:eastAsia="ＭＳ Ｐゴシック" w:cs="Arial"/>
            <w:color w:val="000000" w:themeColor="text1"/>
            <w:kern w:val="0"/>
            <w:sz w:val="22"/>
          </w:rPr>
          <w:delText xml:space="preserve">all foreign </w:delText>
        </w:r>
      </w:del>
    </w:p>
    <w:p w14:paraId="731973F6" w14:textId="62C528C1" w:rsidR="00EF26C0" w:rsidRPr="00F3373B" w:rsidDel="00763F7C" w:rsidRDefault="00673F20" w:rsidP="00EF26C0">
      <w:pPr>
        <w:ind w:firstLineChars="450" w:firstLine="990"/>
        <w:rPr>
          <w:del w:id="36" w:author="田村　香代子" w:date="2022-04-19T12:05:00Z"/>
          <w:rFonts w:eastAsia="ＭＳ Ｐゴシック" w:cs="Arial"/>
          <w:color w:val="000000" w:themeColor="text1"/>
          <w:kern w:val="0"/>
          <w:sz w:val="22"/>
        </w:rPr>
      </w:pPr>
      <w:del w:id="37" w:author="田村　香代子" w:date="2022-04-19T12:05:00Z">
        <w:r w:rsidRPr="00F3373B" w:rsidDel="00763F7C">
          <w:rPr>
            <w:rFonts w:eastAsia="ＭＳ Ｐゴシック" w:cs="Arial"/>
            <w:color w:val="000000" w:themeColor="text1"/>
            <w:kern w:val="0"/>
            <w:sz w:val="22"/>
          </w:rPr>
          <w:delText xml:space="preserve">nationals who wish to </w:delText>
        </w:r>
        <w:r w:rsidR="00E34DE9" w:rsidRPr="00F3373B" w:rsidDel="00763F7C">
          <w:rPr>
            <w:rFonts w:eastAsia="ＭＳ Ｐゴシック" w:cs="Arial"/>
            <w:color w:val="000000" w:themeColor="text1"/>
            <w:kern w:val="0"/>
            <w:sz w:val="22"/>
          </w:rPr>
          <w:delText>n</w:delText>
        </w:r>
        <w:r w:rsidRPr="00F3373B" w:rsidDel="00763F7C">
          <w:rPr>
            <w:rFonts w:eastAsia="ＭＳ Ｐゴシック" w:cs="Arial"/>
            <w:color w:val="000000" w:themeColor="text1"/>
            <w:kern w:val="0"/>
            <w:sz w:val="22"/>
          </w:rPr>
          <w:delText>ewly</w:delText>
        </w:r>
        <w:r w:rsidR="00E34DE9" w:rsidRPr="00F3373B" w:rsidDel="00763F7C">
          <w:rPr>
            <w:rFonts w:eastAsia="ＭＳ Ｐゴシック" w:cs="Arial" w:hint="eastAsia"/>
            <w:color w:val="000000" w:themeColor="text1"/>
            <w:kern w:val="0"/>
            <w:sz w:val="22"/>
          </w:rPr>
          <w:delText xml:space="preserve"> </w:delText>
        </w:r>
        <w:r w:rsidRPr="00F3373B" w:rsidDel="00763F7C">
          <w:rPr>
            <w:rFonts w:eastAsia="ＭＳ Ｐゴシック" w:cs="Arial"/>
            <w:color w:val="000000" w:themeColor="text1"/>
            <w:kern w:val="0"/>
            <w:sz w:val="22"/>
          </w:rPr>
          <w:delText xml:space="preserve">enter Japan need to apply for a visa except for those with </w:delText>
        </w:r>
        <w:r w:rsidR="0054154D" w:rsidDel="00763F7C">
          <w:rPr>
            <w:rFonts w:eastAsia="ＭＳ Ｐゴシック" w:cs="Arial"/>
            <w:color w:val="000000" w:themeColor="text1"/>
            <w:kern w:val="0"/>
            <w:sz w:val="22"/>
          </w:rPr>
          <w:delText>a</w:delText>
        </w:r>
      </w:del>
    </w:p>
    <w:p w14:paraId="248BF273" w14:textId="28CA2288" w:rsidR="00EF26C0" w:rsidRPr="00F3373B" w:rsidDel="00763F7C" w:rsidRDefault="00673F20" w:rsidP="00EF26C0">
      <w:pPr>
        <w:ind w:firstLineChars="450" w:firstLine="990"/>
        <w:rPr>
          <w:del w:id="38" w:author="田村　香代子" w:date="2022-04-19T12:05:00Z"/>
          <w:rFonts w:eastAsia="ＭＳ Ｐゴシック" w:cs="Arial"/>
          <w:color w:val="000000" w:themeColor="text1"/>
          <w:kern w:val="0"/>
          <w:sz w:val="22"/>
        </w:rPr>
      </w:pPr>
      <w:del w:id="39" w:author="田村　香代子" w:date="2022-04-19T12:05:00Z">
        <w:r w:rsidRPr="00F3373B" w:rsidDel="00763F7C">
          <w:rPr>
            <w:rFonts w:eastAsia="ＭＳ Ｐゴシック" w:cs="Arial"/>
            <w:color w:val="000000" w:themeColor="text1"/>
            <w:kern w:val="0"/>
            <w:sz w:val="22"/>
          </w:rPr>
          <w:delText>re-entry permit</w:delText>
        </w:r>
        <w:r w:rsidR="00B34F04" w:rsidRPr="00F3373B" w:rsidDel="00763F7C">
          <w:rPr>
            <w:rFonts w:eastAsia="ＭＳ Ｐゴシック" w:cs="Arial"/>
            <w:color w:val="000000" w:themeColor="text1"/>
            <w:kern w:val="0"/>
            <w:sz w:val="22"/>
          </w:rPr>
          <w:delText>. Since</w:delText>
        </w:r>
        <w:r w:rsidR="0054154D" w:rsidDel="00763F7C">
          <w:rPr>
            <w:rFonts w:eastAsia="ＭＳ Ｐゴシック" w:cs="Arial"/>
            <w:color w:val="000000" w:themeColor="text1"/>
            <w:kern w:val="0"/>
            <w:sz w:val="22"/>
          </w:rPr>
          <w:delText xml:space="preserve"> the</w:delText>
        </w:r>
        <w:r w:rsidR="00B34F04" w:rsidRPr="00F3373B" w:rsidDel="00763F7C">
          <w:rPr>
            <w:rFonts w:eastAsia="ＭＳ Ｐゴシック" w:cs="Arial"/>
            <w:color w:val="000000" w:themeColor="text1"/>
            <w:kern w:val="0"/>
            <w:sz w:val="22"/>
          </w:rPr>
          <w:delText xml:space="preserve"> </w:delText>
        </w:r>
        <w:r w:rsidR="008A3CFA" w:rsidRPr="00F3373B" w:rsidDel="00763F7C">
          <w:rPr>
            <w:rFonts w:eastAsia="ＭＳ Ｐゴシック" w:cs="Arial"/>
            <w:color w:val="000000" w:themeColor="text1"/>
            <w:kern w:val="0"/>
            <w:sz w:val="22"/>
          </w:rPr>
          <w:delText xml:space="preserve">visa </w:delText>
        </w:r>
        <w:r w:rsidRPr="00F3373B" w:rsidDel="00763F7C">
          <w:rPr>
            <w:rFonts w:eastAsia="ＭＳ Ｐゴシック" w:cs="Arial"/>
            <w:color w:val="000000" w:themeColor="text1"/>
            <w:kern w:val="0"/>
            <w:sz w:val="22"/>
          </w:rPr>
          <w:delText xml:space="preserve">application </w:delText>
        </w:r>
        <w:r w:rsidR="008A3CFA" w:rsidRPr="00F3373B" w:rsidDel="00763F7C">
          <w:rPr>
            <w:rFonts w:eastAsia="ＭＳ Ｐゴシック" w:cs="Arial"/>
            <w:color w:val="000000" w:themeColor="text1"/>
            <w:kern w:val="0"/>
            <w:sz w:val="22"/>
          </w:rPr>
          <w:delText>process</w:delText>
        </w:r>
        <w:r w:rsidRPr="00F3373B" w:rsidDel="00763F7C">
          <w:rPr>
            <w:rFonts w:eastAsia="ＭＳ Ｐゴシック" w:cs="Arial"/>
            <w:color w:val="000000" w:themeColor="text1"/>
            <w:kern w:val="0"/>
            <w:sz w:val="22"/>
          </w:rPr>
          <w:delText xml:space="preserve"> </w:delText>
        </w:r>
        <w:r w:rsidR="008A3CFA" w:rsidRPr="00F3373B" w:rsidDel="00763F7C">
          <w:rPr>
            <w:rFonts w:eastAsia="ＭＳ Ｐゴシック" w:cs="Arial"/>
            <w:color w:val="000000" w:themeColor="text1"/>
            <w:kern w:val="0"/>
            <w:sz w:val="22"/>
          </w:rPr>
          <w:delText xml:space="preserve">usually </w:delText>
        </w:r>
        <w:r w:rsidRPr="00F3373B" w:rsidDel="00763F7C">
          <w:rPr>
            <w:rFonts w:eastAsia="ＭＳ Ｐゴシック" w:cs="Arial"/>
            <w:color w:val="000000" w:themeColor="text1"/>
            <w:kern w:val="0"/>
            <w:sz w:val="22"/>
          </w:rPr>
          <w:delText>take</w:delText>
        </w:r>
        <w:r w:rsidR="00EF26C0" w:rsidRPr="00F3373B" w:rsidDel="00763F7C">
          <w:rPr>
            <w:rFonts w:eastAsia="ＭＳ Ｐゴシック" w:cs="Arial"/>
            <w:color w:val="000000" w:themeColor="text1"/>
            <w:kern w:val="0"/>
            <w:sz w:val="22"/>
          </w:rPr>
          <w:delText>s</w:delText>
        </w:r>
        <w:r w:rsidRPr="00F3373B" w:rsidDel="00763F7C">
          <w:rPr>
            <w:rFonts w:eastAsia="ＭＳ Ｐゴシック" w:cs="Arial"/>
            <w:color w:val="000000" w:themeColor="text1"/>
            <w:kern w:val="0"/>
            <w:sz w:val="22"/>
          </w:rPr>
          <w:delText xml:space="preserve"> 1-2 months</w:delText>
        </w:r>
        <w:r w:rsidR="00B34F04" w:rsidRPr="00F3373B" w:rsidDel="00763F7C">
          <w:rPr>
            <w:rFonts w:eastAsia="ＭＳ Ｐゴシック" w:cs="Arial"/>
            <w:color w:val="000000" w:themeColor="text1"/>
            <w:kern w:val="0"/>
            <w:sz w:val="22"/>
          </w:rPr>
          <w:delText xml:space="preserve">, </w:delText>
        </w:r>
        <w:r w:rsidR="008A3CFA" w:rsidRPr="00F3373B" w:rsidDel="00763F7C">
          <w:rPr>
            <w:rFonts w:eastAsia="ＭＳ Ｐゴシック" w:cs="Arial"/>
            <w:color w:val="000000" w:themeColor="text1"/>
            <w:kern w:val="0"/>
            <w:sz w:val="22"/>
          </w:rPr>
          <w:delText>please</w:delText>
        </w:r>
        <w:r w:rsidR="008A3CFA" w:rsidRPr="00F3373B" w:rsidDel="00763F7C">
          <w:rPr>
            <w:rFonts w:eastAsia="ＭＳ Ｐゴシック" w:cs="Arial" w:hint="eastAsia"/>
            <w:color w:val="000000" w:themeColor="text1"/>
            <w:kern w:val="0"/>
            <w:sz w:val="22"/>
          </w:rPr>
          <w:delText xml:space="preserve"> </w:delText>
        </w:r>
        <w:r w:rsidR="008A3CFA" w:rsidRPr="00F3373B" w:rsidDel="00763F7C">
          <w:rPr>
            <w:rFonts w:eastAsia="ＭＳ Ｐゴシック" w:cs="Arial"/>
            <w:color w:val="000000" w:themeColor="text1"/>
            <w:kern w:val="0"/>
            <w:sz w:val="22"/>
          </w:rPr>
          <w:delText xml:space="preserve">allow </w:delText>
        </w:r>
      </w:del>
    </w:p>
    <w:p w14:paraId="2964F526" w14:textId="29DA468E" w:rsidR="00EF26C0" w:rsidRPr="00F3373B" w:rsidDel="00763F7C" w:rsidRDefault="00B34F04" w:rsidP="00EF26C0">
      <w:pPr>
        <w:ind w:firstLineChars="450" w:firstLine="990"/>
        <w:rPr>
          <w:del w:id="40" w:author="田村　香代子" w:date="2022-04-19T12:05:00Z"/>
          <w:rFonts w:eastAsia="ＭＳ Ｐゴシック" w:cs="Arial"/>
          <w:color w:val="000000" w:themeColor="text1"/>
          <w:kern w:val="0"/>
          <w:sz w:val="22"/>
        </w:rPr>
      </w:pPr>
      <w:del w:id="41" w:author="田村　香代子" w:date="2022-04-19T12:05:00Z">
        <w:r w:rsidRPr="00F3373B" w:rsidDel="00763F7C">
          <w:rPr>
            <w:rFonts w:eastAsia="ＭＳ Ｐゴシック" w:cs="Arial"/>
            <w:color w:val="000000" w:themeColor="text1"/>
            <w:kern w:val="0"/>
            <w:sz w:val="22"/>
          </w:rPr>
          <w:delText>2</w:delText>
        </w:r>
        <w:r w:rsidR="008A3CFA" w:rsidRPr="00F3373B" w:rsidDel="00763F7C">
          <w:rPr>
            <w:rFonts w:eastAsia="ＭＳ Ｐゴシック" w:cs="Arial"/>
            <w:color w:val="000000" w:themeColor="text1"/>
            <w:kern w:val="0"/>
            <w:sz w:val="22"/>
          </w:rPr>
          <w:delText xml:space="preserve"> months for preparation before entering Japan and set the desired period of study </w:delText>
        </w:r>
      </w:del>
    </w:p>
    <w:p w14:paraId="478A5CFD" w14:textId="43BA374C" w:rsidR="00673F20" w:rsidRPr="00F3373B" w:rsidDel="00763F7C" w:rsidRDefault="008A3CFA" w:rsidP="00EF26C0">
      <w:pPr>
        <w:ind w:firstLineChars="450" w:firstLine="990"/>
        <w:rPr>
          <w:del w:id="42" w:author="田村　香代子" w:date="2022-04-19T12:05:00Z"/>
          <w:rFonts w:eastAsia="ＭＳ Ｐゴシック" w:cs="Arial"/>
          <w:color w:val="000000" w:themeColor="text1"/>
          <w:kern w:val="0"/>
          <w:sz w:val="22"/>
        </w:rPr>
      </w:pPr>
      <w:del w:id="43" w:author="田村　香代子" w:date="2022-04-19T12:05:00Z">
        <w:r w:rsidRPr="00F3373B" w:rsidDel="00763F7C">
          <w:rPr>
            <w:rFonts w:eastAsia="ＭＳ Ｐゴシック" w:cs="Arial"/>
            <w:color w:val="000000" w:themeColor="text1"/>
            <w:kern w:val="0"/>
            <w:sz w:val="22"/>
          </w:rPr>
          <w:delText>accordingly.</w:delText>
        </w:r>
      </w:del>
    </w:p>
    <w:p w14:paraId="7238307A" w14:textId="59E825F1" w:rsidR="00C0568A" w:rsidRPr="00F3373B" w:rsidDel="00763F7C" w:rsidRDefault="00C0568A" w:rsidP="007B7F28">
      <w:pPr>
        <w:pStyle w:val="a3"/>
        <w:ind w:leftChars="0" w:left="420"/>
        <w:rPr>
          <w:del w:id="44" w:author="田村　香代子" w:date="2022-04-19T12:05:00Z"/>
        </w:rPr>
      </w:pPr>
    </w:p>
    <w:p w14:paraId="5F9B5CF0" w14:textId="3FF7CBC3" w:rsidR="007B7F28" w:rsidRPr="00F3373B" w:rsidDel="00763F7C" w:rsidRDefault="007B7F28" w:rsidP="007B7F28">
      <w:pPr>
        <w:pStyle w:val="a3"/>
        <w:numPr>
          <w:ilvl w:val="0"/>
          <w:numId w:val="1"/>
        </w:numPr>
        <w:ind w:leftChars="0"/>
        <w:rPr>
          <w:del w:id="45" w:author="田村　香代子" w:date="2022-04-19T12:05:00Z"/>
          <w:b/>
          <w:bCs/>
        </w:rPr>
      </w:pPr>
      <w:del w:id="46" w:author="田村　香代子" w:date="2022-04-19T12:05:00Z">
        <w:r w:rsidRPr="00F3373B" w:rsidDel="00763F7C">
          <w:rPr>
            <w:rFonts w:hint="eastAsia"/>
            <w:b/>
            <w:bCs/>
          </w:rPr>
          <w:delText>A</w:delText>
        </w:r>
        <w:r w:rsidRPr="00F3373B" w:rsidDel="00763F7C">
          <w:rPr>
            <w:b/>
            <w:bCs/>
          </w:rPr>
          <w:delText>pplication Procedures</w:delText>
        </w:r>
      </w:del>
    </w:p>
    <w:p w14:paraId="48B32E2B" w14:textId="741094AF" w:rsidR="007B7F28" w:rsidRPr="00F3373B" w:rsidDel="00763F7C" w:rsidRDefault="00D02599" w:rsidP="00D02599">
      <w:pPr>
        <w:ind w:left="425"/>
        <w:rPr>
          <w:del w:id="47" w:author="田村　香代子" w:date="2022-04-19T12:05:00Z"/>
          <w:b/>
          <w:bCs/>
        </w:rPr>
      </w:pPr>
      <w:del w:id="48" w:author="田村　香代子" w:date="2022-04-19T12:05:00Z">
        <w:r w:rsidRPr="00F3373B" w:rsidDel="00763F7C">
          <w:rPr>
            <w:b/>
            <w:bCs/>
          </w:rPr>
          <w:delText>2.1</w:delText>
        </w:r>
        <w:r w:rsidRPr="00F3373B" w:rsidDel="00763F7C">
          <w:rPr>
            <w:rFonts w:hint="eastAsia"/>
            <w:b/>
            <w:bCs/>
          </w:rPr>
          <w:delText xml:space="preserve">　</w:delText>
        </w:r>
        <w:r w:rsidR="007B7F28" w:rsidRPr="00F3373B" w:rsidDel="00763F7C">
          <w:rPr>
            <w:rFonts w:hint="eastAsia"/>
            <w:b/>
            <w:bCs/>
          </w:rPr>
          <w:delText>E</w:delText>
        </w:r>
        <w:r w:rsidR="007B7F28" w:rsidRPr="00F3373B" w:rsidDel="00763F7C">
          <w:rPr>
            <w:b/>
            <w:bCs/>
          </w:rPr>
          <w:delText>ligibility</w:delText>
        </w:r>
      </w:del>
    </w:p>
    <w:p w14:paraId="6A877612" w14:textId="2EE5FF7B" w:rsidR="006D46FA" w:rsidRPr="00F3373B" w:rsidDel="00763F7C" w:rsidRDefault="006D46FA" w:rsidP="006D46FA">
      <w:pPr>
        <w:pStyle w:val="a3"/>
        <w:ind w:leftChars="0" w:left="420" w:firstLineChars="100" w:firstLine="210"/>
        <w:rPr>
          <w:del w:id="49" w:author="田村　香代子" w:date="2022-04-19T12:05:00Z"/>
        </w:rPr>
      </w:pPr>
      <w:del w:id="50" w:author="田村　香代子" w:date="2022-04-19T12:05:00Z">
        <w:r w:rsidRPr="00F3373B" w:rsidDel="00763F7C">
          <w:rPr>
            <w:rFonts w:hint="eastAsia"/>
          </w:rPr>
          <w:delText>1</w:delText>
        </w:r>
        <w:r w:rsidRPr="00F3373B" w:rsidDel="00763F7C">
          <w:delText>) Research Course</w:delText>
        </w:r>
      </w:del>
    </w:p>
    <w:p w14:paraId="1CACC044" w14:textId="7EB542C0" w:rsidR="006D46FA" w:rsidRPr="00F3373B" w:rsidDel="00763F7C" w:rsidRDefault="006D46FA" w:rsidP="006D46FA">
      <w:pPr>
        <w:pStyle w:val="a3"/>
        <w:ind w:leftChars="0" w:left="992"/>
        <w:rPr>
          <w:del w:id="51" w:author="田村　香代子" w:date="2022-04-19T12:05:00Z"/>
        </w:rPr>
      </w:pPr>
      <w:del w:id="52" w:author="田村　香代子" w:date="2022-04-19T12:05:00Z">
        <w:r w:rsidRPr="00F3373B" w:rsidDel="00763F7C">
          <w:rPr>
            <w:rFonts w:hint="eastAsia"/>
          </w:rPr>
          <w:delText>R</w:delText>
        </w:r>
        <w:r w:rsidRPr="00F3373B" w:rsidDel="00763F7C">
          <w:delText xml:space="preserve">esearchers who belong to domestic/overseas universities or national/public/private research institutes, or </w:delText>
        </w:r>
        <w:r w:rsidR="001C1686" w:rsidDel="00763F7C">
          <w:delText>an</w:delText>
        </w:r>
        <w:r w:rsidR="001C1686" w:rsidRPr="00F3373B" w:rsidDel="00763F7C">
          <w:delText xml:space="preserve"> </w:delText>
        </w:r>
        <w:r w:rsidRPr="00F3373B" w:rsidDel="00763F7C">
          <w:delText xml:space="preserve">equivalent person (e.g., </w:delText>
        </w:r>
        <w:r w:rsidRPr="00D82AD8" w:rsidDel="00763F7C">
          <w:delText>doctoral students</w:delText>
        </w:r>
        <w:r w:rsidRPr="00F3373B" w:rsidDel="00763F7C">
          <w:delText>) regardless of their nationality</w:delText>
        </w:r>
        <w:r w:rsidR="003A11F6" w:rsidDel="00763F7C">
          <w:rPr>
            <w:rFonts w:hint="eastAsia"/>
          </w:rPr>
          <w:delText xml:space="preserve">　</w:delText>
        </w:r>
      </w:del>
    </w:p>
    <w:p w14:paraId="2634C3A9" w14:textId="61DBF510" w:rsidR="006D46FA" w:rsidRPr="00F3373B" w:rsidDel="00763F7C" w:rsidRDefault="006D46FA" w:rsidP="009637F7">
      <w:pPr>
        <w:pStyle w:val="a3"/>
        <w:ind w:leftChars="0" w:left="993" w:hanging="284"/>
        <w:rPr>
          <w:del w:id="53" w:author="田村　香代子" w:date="2022-04-19T12:05:00Z"/>
        </w:rPr>
      </w:pPr>
      <w:del w:id="54" w:author="田村　香代子" w:date="2022-04-19T12:05:00Z">
        <w:r w:rsidRPr="00F3373B" w:rsidDel="00763F7C">
          <w:rPr>
            <w:rFonts w:ascii="ＭＳ 明朝" w:eastAsia="ＭＳ 明朝" w:hAnsi="游明朝" w:cs="Times New Roman" w:hint="eastAsia"/>
          </w:rPr>
          <w:delText>※</w:delText>
        </w:r>
        <w:r w:rsidRPr="00F3373B" w:rsidDel="00763F7C">
          <w:delText xml:space="preserve">For doctoral students, a letter of recommendation from </w:delText>
        </w:r>
        <w:r w:rsidR="00E835EB" w:rsidDel="00763F7C">
          <w:delText xml:space="preserve">their </w:delText>
        </w:r>
        <w:r w:rsidR="00F371E4" w:rsidRPr="00F3373B" w:rsidDel="00763F7C">
          <w:delText xml:space="preserve">academic </w:delText>
        </w:r>
        <w:r w:rsidRPr="00F3373B" w:rsidDel="00763F7C">
          <w:delText xml:space="preserve">supervisor </w:delText>
        </w:r>
        <w:r w:rsidR="00F371E4" w:rsidRPr="00F3373B" w:rsidDel="00763F7C">
          <w:delText>is necessary</w:delText>
        </w:r>
        <w:r w:rsidR="008000F5" w:rsidDel="00763F7C">
          <w:delText xml:space="preserve">. </w:delText>
        </w:r>
        <w:r w:rsidR="00D82AD8" w:rsidDel="00763F7C">
          <w:delText xml:space="preserve">   </w:delText>
        </w:r>
        <w:r w:rsidR="008000F5" w:rsidDel="00763F7C">
          <w:delText xml:space="preserve">Additionally, to be eligible for the research course, doctoral students must have completed their master’s degree or, for those in a combined </w:delText>
        </w:r>
        <w:r w:rsidR="00D82AD8" w:rsidDel="00763F7C">
          <w:delText>m</w:delText>
        </w:r>
        <w:r w:rsidR="008000F5" w:rsidDel="00763F7C">
          <w:delText>aster’s/PhD program, the student must have passed their qualifying exam, thesis proposal, or equivalent evaluation.</w:delText>
        </w:r>
        <w:r w:rsidRPr="00F3373B" w:rsidDel="00763F7C">
          <w:delText xml:space="preserve"> </w:delText>
        </w:r>
      </w:del>
    </w:p>
    <w:p w14:paraId="710B2580" w14:textId="610EBAF4" w:rsidR="006D46FA" w:rsidRPr="00F3373B" w:rsidDel="00763F7C" w:rsidRDefault="006D46FA" w:rsidP="006D46FA">
      <w:pPr>
        <w:ind w:firstLineChars="300" w:firstLine="630"/>
        <w:rPr>
          <w:del w:id="55" w:author="田村　香代子" w:date="2022-04-19T12:05:00Z"/>
        </w:rPr>
      </w:pPr>
      <w:del w:id="56" w:author="田村　香代子" w:date="2022-04-19T12:05:00Z">
        <w:r w:rsidRPr="00F3373B" w:rsidDel="00763F7C">
          <w:delText xml:space="preserve">2) </w:delText>
        </w:r>
        <w:r w:rsidR="00D82AD8" w:rsidDel="00763F7C">
          <w:delText xml:space="preserve">Young </w:delText>
        </w:r>
        <w:r w:rsidRPr="00F3373B" w:rsidDel="00763F7C">
          <w:delText>Researcher Training Course</w:delText>
        </w:r>
      </w:del>
    </w:p>
    <w:p w14:paraId="1B411DDC" w14:textId="116176E4" w:rsidR="006D46FA" w:rsidRPr="00F3373B" w:rsidDel="00763F7C" w:rsidRDefault="006D46FA" w:rsidP="006D46FA">
      <w:pPr>
        <w:pStyle w:val="a3"/>
        <w:ind w:leftChars="0" w:left="992"/>
        <w:rPr>
          <w:del w:id="57" w:author="田村　香代子" w:date="2022-04-19T12:05:00Z"/>
        </w:rPr>
      </w:pPr>
      <w:del w:id="58" w:author="田村　香代子" w:date="2022-04-19T12:05:00Z">
        <w:r w:rsidRPr="00F3373B" w:rsidDel="00763F7C">
          <w:delText xml:space="preserve">Undergraduate or </w:delText>
        </w:r>
        <w:r w:rsidRPr="00D82AD8" w:rsidDel="00763F7C">
          <w:delText>graduate students</w:delText>
        </w:r>
        <w:r w:rsidRPr="00F3373B" w:rsidDel="00763F7C">
          <w:delText xml:space="preserve"> who do not</w:delText>
        </w:r>
        <w:r w:rsidR="00F371E4" w:rsidRPr="00F3373B" w:rsidDel="00763F7C">
          <w:delText xml:space="preserve"> meet t</w:delText>
        </w:r>
        <w:r w:rsidR="00B23EB5" w:rsidRPr="00F3373B" w:rsidDel="00763F7C">
          <w:delText>he eligibility for</w:delText>
        </w:r>
        <w:r w:rsidRPr="00F3373B" w:rsidDel="00763F7C">
          <w:delText xml:space="preserve"> 1) Research Course above,</w:delText>
        </w:r>
        <w:r w:rsidR="00F371E4" w:rsidRPr="00F3373B" w:rsidDel="00763F7C">
          <w:delText xml:space="preserve"> but</w:delText>
        </w:r>
        <w:r w:rsidRPr="00F3373B" w:rsidDel="00763F7C">
          <w:delText xml:space="preserve"> belong to domestic/overseas universities or national/public/private research institutes, regardless of their nationality</w:delText>
        </w:r>
      </w:del>
    </w:p>
    <w:p w14:paraId="265051B9" w14:textId="44544846" w:rsidR="003A11F6" w:rsidDel="00763F7C" w:rsidRDefault="006D46FA">
      <w:pPr>
        <w:pStyle w:val="a3"/>
        <w:ind w:leftChars="0" w:left="839"/>
        <w:rPr>
          <w:del w:id="59" w:author="田村　香代子" w:date="2022-04-19T12:05:00Z"/>
        </w:rPr>
      </w:pPr>
      <w:del w:id="60" w:author="田村　香代子" w:date="2022-04-19T12:05:00Z">
        <w:r w:rsidRPr="00F3373B" w:rsidDel="00763F7C">
          <w:rPr>
            <w:rFonts w:ascii="ＭＳ 明朝" w:eastAsia="ＭＳ 明朝" w:hAnsi="游明朝" w:cs="Times New Roman" w:hint="eastAsia"/>
          </w:rPr>
          <w:delText>※</w:delText>
        </w:r>
        <w:r w:rsidR="00B23EB5" w:rsidRPr="00F3373B" w:rsidDel="00763F7C">
          <w:delText xml:space="preserve">A </w:delText>
        </w:r>
        <w:r w:rsidRPr="00F3373B" w:rsidDel="00763F7C">
          <w:delText xml:space="preserve">letter of recommendation from </w:delText>
        </w:r>
        <w:r w:rsidR="00E835EB" w:rsidDel="00763F7C">
          <w:delText xml:space="preserve">their </w:delText>
        </w:r>
        <w:r w:rsidR="00F371E4" w:rsidRPr="00F3373B" w:rsidDel="00763F7C">
          <w:delText>academic</w:delText>
        </w:r>
        <w:r w:rsidRPr="00F3373B" w:rsidDel="00763F7C">
          <w:delText xml:space="preserve"> </w:delText>
        </w:r>
        <w:r w:rsidR="00B23EB5" w:rsidRPr="00F3373B" w:rsidDel="00763F7C">
          <w:delText xml:space="preserve">supervisor, department head or dean </w:delText>
        </w:r>
        <w:r w:rsidR="00F371E4" w:rsidRPr="00F3373B" w:rsidDel="00763F7C">
          <w:delText xml:space="preserve">is </w:delText>
        </w:r>
      </w:del>
    </w:p>
    <w:p w14:paraId="488C25BD" w14:textId="323EEC27" w:rsidR="00E34DE9" w:rsidRPr="00F3373B" w:rsidDel="00763F7C" w:rsidRDefault="003A11F6" w:rsidP="009637F7">
      <w:pPr>
        <w:pStyle w:val="a3"/>
        <w:ind w:leftChars="0" w:left="839" w:firstLineChars="100" w:firstLine="210"/>
        <w:rPr>
          <w:del w:id="61" w:author="田村　香代子" w:date="2022-04-19T12:05:00Z"/>
        </w:rPr>
      </w:pPr>
      <w:del w:id="62" w:author="田村　香代子" w:date="2022-04-19T12:05:00Z">
        <w:r w:rsidRPr="00F3373B" w:rsidDel="00763F7C">
          <w:delText>N</w:delText>
        </w:r>
        <w:r w:rsidR="00F371E4" w:rsidRPr="00F3373B" w:rsidDel="00763F7C">
          <w:delText>ecessary</w:delText>
        </w:r>
        <w:r w:rsidDel="00763F7C">
          <w:rPr>
            <w:rFonts w:hint="eastAsia"/>
          </w:rPr>
          <w:delText>.</w:delText>
        </w:r>
      </w:del>
    </w:p>
    <w:p w14:paraId="10DD58D2" w14:textId="4B656A1C" w:rsidR="007B7F28" w:rsidRPr="00F3373B" w:rsidDel="00763F7C" w:rsidRDefault="00D02599" w:rsidP="00B34F04">
      <w:pPr>
        <w:ind w:left="425"/>
        <w:rPr>
          <w:del w:id="63" w:author="田村　香代子" w:date="2022-04-19T12:05:00Z"/>
          <w:b/>
          <w:bCs/>
        </w:rPr>
      </w:pPr>
      <w:del w:id="64" w:author="田村　香代子" w:date="2022-04-19T12:05:00Z">
        <w:r w:rsidRPr="00F3373B" w:rsidDel="00763F7C">
          <w:rPr>
            <w:rFonts w:hint="eastAsia"/>
            <w:b/>
            <w:bCs/>
          </w:rPr>
          <w:delText>2.2</w:delText>
        </w:r>
        <w:r w:rsidRPr="00F3373B" w:rsidDel="00763F7C">
          <w:rPr>
            <w:rFonts w:hint="eastAsia"/>
            <w:b/>
            <w:bCs/>
          </w:rPr>
          <w:delText xml:space="preserve">　</w:delText>
        </w:r>
        <w:r w:rsidR="001C1F0F" w:rsidRPr="00F3373B" w:rsidDel="00763F7C">
          <w:rPr>
            <w:rFonts w:hint="eastAsia"/>
            <w:b/>
            <w:bCs/>
          </w:rPr>
          <w:delText>C</w:delText>
        </w:r>
        <w:r w:rsidR="001C1F0F" w:rsidRPr="00F3373B" w:rsidDel="00763F7C">
          <w:rPr>
            <w:b/>
            <w:bCs/>
          </w:rPr>
          <w:delText>apacity (</w:delText>
        </w:r>
        <w:r w:rsidR="00C608D5" w:rsidRPr="00F3373B" w:rsidDel="00763F7C">
          <w:rPr>
            <w:b/>
            <w:bCs/>
          </w:rPr>
          <w:delText>A</w:delText>
        </w:r>
        <w:r w:rsidR="001C1F0F" w:rsidRPr="00F3373B" w:rsidDel="00763F7C">
          <w:rPr>
            <w:b/>
            <w:bCs/>
          </w:rPr>
          <w:delText xml:space="preserve">cademic </w:delText>
        </w:r>
        <w:r w:rsidR="00C608D5" w:rsidRPr="00F3373B" w:rsidDel="00763F7C">
          <w:rPr>
            <w:b/>
            <w:bCs/>
          </w:rPr>
          <w:delText>Y</w:delText>
        </w:r>
        <w:r w:rsidR="001C1F0F" w:rsidRPr="00F3373B" w:rsidDel="00763F7C">
          <w:rPr>
            <w:b/>
            <w:bCs/>
          </w:rPr>
          <w:delText>ear</w:delText>
        </w:r>
        <w:r w:rsidR="00CF64C4" w:rsidRPr="00F3373B" w:rsidDel="00763F7C">
          <w:rPr>
            <w:b/>
            <w:bCs/>
          </w:rPr>
          <w:delText xml:space="preserve"> 20</w:delText>
        </w:r>
        <w:r w:rsidR="00B34F04" w:rsidRPr="00F3373B" w:rsidDel="00763F7C">
          <w:rPr>
            <w:b/>
            <w:bCs/>
          </w:rPr>
          <w:delText>22</w:delText>
        </w:r>
        <w:r w:rsidR="001C1F0F" w:rsidRPr="00F3373B" w:rsidDel="00763F7C">
          <w:rPr>
            <w:b/>
            <w:bCs/>
          </w:rPr>
          <w:delText>)</w:delText>
        </w:r>
      </w:del>
    </w:p>
    <w:p w14:paraId="0F3A0991" w14:textId="7A931D61" w:rsidR="001C1F0F" w:rsidRPr="00F3373B" w:rsidDel="00763F7C" w:rsidRDefault="001C1F0F" w:rsidP="00B34F04">
      <w:pPr>
        <w:pStyle w:val="a3"/>
        <w:ind w:leftChars="0" w:left="992"/>
        <w:rPr>
          <w:del w:id="65" w:author="田村　香代子" w:date="2022-04-19T12:05:00Z"/>
        </w:rPr>
      </w:pPr>
      <w:del w:id="66" w:author="田村　香代子" w:date="2022-04-19T12:05:00Z">
        <w:r w:rsidRPr="00F3373B" w:rsidDel="00763F7C">
          <w:rPr>
            <w:rFonts w:hint="eastAsia"/>
          </w:rPr>
          <w:delText>A</w:delText>
        </w:r>
        <w:r w:rsidRPr="00F3373B" w:rsidDel="00763F7C">
          <w:delText xml:space="preserve">round </w:delText>
        </w:r>
        <w:r w:rsidR="00B34F04" w:rsidRPr="00F3373B" w:rsidDel="00763F7C">
          <w:delText>10</w:delText>
        </w:r>
        <w:r w:rsidRPr="00F3373B" w:rsidDel="00763F7C">
          <w:delText xml:space="preserve"> people</w:delText>
        </w:r>
      </w:del>
    </w:p>
    <w:p w14:paraId="5582AD9D" w14:textId="7D53A8B5" w:rsidR="001C1F0F" w:rsidRPr="00F3373B" w:rsidDel="00763F7C" w:rsidRDefault="00D02599" w:rsidP="00D02599">
      <w:pPr>
        <w:ind w:firstLineChars="200" w:firstLine="412"/>
        <w:rPr>
          <w:del w:id="67" w:author="田村　香代子" w:date="2022-04-19T12:05:00Z"/>
          <w:b/>
          <w:bCs/>
        </w:rPr>
      </w:pPr>
      <w:del w:id="68" w:author="田村　香代子" w:date="2022-04-19T12:05:00Z">
        <w:r w:rsidRPr="00F3373B" w:rsidDel="00763F7C">
          <w:rPr>
            <w:rFonts w:hint="eastAsia"/>
            <w:b/>
            <w:bCs/>
          </w:rPr>
          <w:delText>2.3</w:delText>
        </w:r>
        <w:r w:rsidRPr="00F3373B" w:rsidDel="00763F7C">
          <w:rPr>
            <w:rFonts w:hint="eastAsia"/>
            <w:b/>
            <w:bCs/>
          </w:rPr>
          <w:delText xml:space="preserve">　</w:delText>
        </w:r>
        <w:r w:rsidR="00CF64C4" w:rsidRPr="00F3373B" w:rsidDel="00763F7C">
          <w:rPr>
            <w:b/>
            <w:bCs/>
          </w:rPr>
          <w:delText xml:space="preserve">Program </w:delText>
        </w:r>
        <w:r w:rsidR="003A11F6" w:rsidDel="00763F7C">
          <w:rPr>
            <w:b/>
            <w:bCs/>
          </w:rPr>
          <w:delText>L</w:delText>
        </w:r>
        <w:r w:rsidR="001C1F0F" w:rsidRPr="00F3373B" w:rsidDel="00763F7C">
          <w:rPr>
            <w:b/>
            <w:bCs/>
          </w:rPr>
          <w:delText>ocation</w:delText>
        </w:r>
      </w:del>
    </w:p>
    <w:p w14:paraId="7FF5B59C" w14:textId="3B1EF47A" w:rsidR="001C1F0F" w:rsidRPr="00F3373B" w:rsidDel="00763F7C" w:rsidRDefault="001C1F0F" w:rsidP="001C1F0F">
      <w:pPr>
        <w:pStyle w:val="a3"/>
        <w:ind w:leftChars="0" w:left="992"/>
        <w:rPr>
          <w:del w:id="69" w:author="田村　香代子" w:date="2022-04-19T12:05:00Z"/>
        </w:rPr>
      </w:pPr>
      <w:del w:id="70" w:author="田村　香代子" w:date="2022-04-19T12:05:00Z">
        <w:r w:rsidRPr="00F3373B" w:rsidDel="00763F7C">
          <w:rPr>
            <w:rFonts w:hint="eastAsia"/>
          </w:rPr>
          <w:delText>I</w:delText>
        </w:r>
        <w:r w:rsidRPr="00F3373B" w:rsidDel="00763F7C">
          <w:delText>nstitute for Chemical Reaction Design and Discovery (ICReDD), Creative Research Institution of Hokkaido University</w:delText>
        </w:r>
      </w:del>
    </w:p>
    <w:p w14:paraId="75220A05" w14:textId="2D95AEC8" w:rsidR="00385AD0" w:rsidDel="00763F7C" w:rsidRDefault="00385AD0" w:rsidP="001C1F0F">
      <w:pPr>
        <w:pStyle w:val="a3"/>
        <w:ind w:leftChars="0" w:left="992"/>
        <w:rPr>
          <w:del w:id="71" w:author="田村　香代子" w:date="2022-04-19T12:05:00Z"/>
        </w:rPr>
      </w:pPr>
    </w:p>
    <w:p w14:paraId="6C8A8BB3" w14:textId="680BBFCD" w:rsidR="003A11F6" w:rsidDel="00763F7C" w:rsidRDefault="001C1F0F" w:rsidP="001C1F0F">
      <w:pPr>
        <w:pStyle w:val="a3"/>
        <w:ind w:leftChars="0" w:left="992"/>
        <w:rPr>
          <w:del w:id="72" w:author="田村　香代子" w:date="2022-04-19T12:05:00Z"/>
        </w:rPr>
      </w:pPr>
      <w:del w:id="73" w:author="田村　香代子" w:date="2022-04-19T12:05:00Z">
        <w:r w:rsidRPr="00F3373B" w:rsidDel="00763F7C">
          <w:rPr>
            <w:rFonts w:hint="eastAsia"/>
          </w:rPr>
          <w:delText>A</w:delText>
        </w:r>
        <w:r w:rsidRPr="00F3373B" w:rsidDel="00763F7C">
          <w:delText>ddress: Creative Research Institution B</w:delText>
        </w:r>
        <w:r w:rsidR="00CF64C4" w:rsidRPr="00F3373B" w:rsidDel="00763F7C">
          <w:delText>l</w:delText>
        </w:r>
        <w:r w:rsidRPr="00F3373B" w:rsidDel="00763F7C">
          <w:delText>d</w:delText>
        </w:r>
        <w:r w:rsidR="00CF64C4" w:rsidRPr="00F3373B" w:rsidDel="00763F7C">
          <w:delText>g.</w:delText>
        </w:r>
        <w:r w:rsidRPr="00F3373B" w:rsidDel="00763F7C">
          <w:delText xml:space="preserve">, Kita 21, Nishi 10, Kita-ku, Sapporo, Hokkaido </w:delText>
        </w:r>
      </w:del>
    </w:p>
    <w:p w14:paraId="1C92BE80" w14:textId="50BAC563" w:rsidR="001C1F0F" w:rsidRPr="00F3373B" w:rsidDel="00763F7C" w:rsidRDefault="001C1F0F" w:rsidP="009637F7">
      <w:pPr>
        <w:pStyle w:val="a3"/>
        <w:ind w:leftChars="0" w:left="992" w:firstLineChars="400" w:firstLine="840"/>
        <w:rPr>
          <w:del w:id="74" w:author="田村　香代子" w:date="2022-04-19T12:05:00Z"/>
        </w:rPr>
      </w:pPr>
      <w:del w:id="75" w:author="田村　香代子" w:date="2022-04-19T12:05:00Z">
        <w:r w:rsidRPr="00F3373B" w:rsidDel="00763F7C">
          <w:delText>001-0021 JAPAN</w:delText>
        </w:r>
      </w:del>
    </w:p>
    <w:p w14:paraId="5DA9D0A0" w14:textId="1CE9096B" w:rsidR="003D055D" w:rsidDel="00763F7C" w:rsidRDefault="003D055D" w:rsidP="003D055D">
      <w:pPr>
        <w:ind w:firstLineChars="450" w:firstLine="945"/>
        <w:rPr>
          <w:del w:id="76" w:author="田村　香代子" w:date="2022-04-19T12:05:00Z"/>
        </w:rPr>
      </w:pPr>
      <w:del w:id="77" w:author="田村　香代子" w:date="2022-04-19T12:05:00Z">
        <w:r w:rsidDel="00763F7C">
          <w:rPr>
            <w:rFonts w:hint="eastAsia"/>
          </w:rPr>
          <w:delText>*</w:delText>
        </w:r>
        <w:r w:rsidR="001C1F0F" w:rsidRPr="00F3373B" w:rsidDel="00763F7C">
          <w:delText>The program may be offered online depending on the applicant’s</w:delText>
        </w:r>
        <w:r w:rsidR="00126E6A" w:rsidRPr="00F3373B" w:rsidDel="00763F7C">
          <w:delText xml:space="preserve"> research plan and related </w:delText>
        </w:r>
      </w:del>
    </w:p>
    <w:p w14:paraId="5916B883" w14:textId="52B64536" w:rsidR="003D055D" w:rsidDel="00763F7C" w:rsidRDefault="00126E6A" w:rsidP="003D055D">
      <w:pPr>
        <w:ind w:firstLineChars="450" w:firstLine="945"/>
        <w:rPr>
          <w:del w:id="78" w:author="田村　香代子" w:date="2022-04-19T12:05:00Z"/>
        </w:rPr>
      </w:pPr>
      <w:del w:id="79" w:author="田村　香代子" w:date="2022-04-19T12:05:00Z">
        <w:r w:rsidRPr="00F3373B" w:rsidDel="00763F7C">
          <w:delText xml:space="preserve">conditions. Please contact </w:delText>
        </w:r>
        <w:r w:rsidR="00C608D5" w:rsidRPr="00ED5F39" w:rsidDel="00763F7C">
          <w:delText xml:space="preserve">the </w:delText>
        </w:r>
        <w:r w:rsidR="000369E0" w:rsidRPr="00ED5F39" w:rsidDel="00763F7C">
          <w:delText>person in charge</w:delText>
        </w:r>
        <w:r w:rsidR="000369E0" w:rsidRPr="00F3373B" w:rsidDel="00763F7C">
          <w:delText xml:space="preserve"> of this </w:delText>
        </w:r>
        <w:r w:rsidR="00C608D5" w:rsidRPr="00F3373B" w:rsidDel="00763F7C">
          <w:delText>program for details</w:delText>
        </w:r>
        <w:r w:rsidR="006C05F4" w:rsidDel="00763F7C">
          <w:delText xml:space="preserve"> (see Section 6 </w:delText>
        </w:r>
      </w:del>
    </w:p>
    <w:p w14:paraId="73E6E49E" w14:textId="475B23D6" w:rsidR="00B23EB5" w:rsidRPr="00F3373B" w:rsidDel="00763F7C" w:rsidRDefault="006C05F4" w:rsidP="009637F7">
      <w:pPr>
        <w:ind w:firstLineChars="450" w:firstLine="945"/>
        <w:rPr>
          <w:del w:id="80" w:author="田村　香代子" w:date="2022-04-19T12:05:00Z"/>
        </w:rPr>
      </w:pPr>
      <w:del w:id="81" w:author="田村　香代子" w:date="2022-04-19T12:05:00Z">
        <w:r w:rsidDel="00763F7C">
          <w:delText>below)</w:delText>
        </w:r>
        <w:r w:rsidR="00C608D5" w:rsidRPr="00F3373B" w:rsidDel="00763F7C">
          <w:delText>.</w:delText>
        </w:r>
      </w:del>
    </w:p>
    <w:p w14:paraId="42C0E56F" w14:textId="29A96C03" w:rsidR="001C1F0F" w:rsidRPr="00F3373B" w:rsidDel="00763F7C" w:rsidRDefault="00D02599" w:rsidP="00D02599">
      <w:pPr>
        <w:ind w:firstLineChars="200" w:firstLine="412"/>
        <w:rPr>
          <w:del w:id="82" w:author="田村　香代子" w:date="2022-04-19T12:05:00Z"/>
          <w:b/>
          <w:bCs/>
        </w:rPr>
      </w:pPr>
      <w:del w:id="83" w:author="田村　香代子" w:date="2022-04-19T12:05:00Z">
        <w:r w:rsidRPr="00F3373B" w:rsidDel="00763F7C">
          <w:rPr>
            <w:rFonts w:hint="eastAsia"/>
            <w:b/>
            <w:bCs/>
          </w:rPr>
          <w:delText>2.4</w:delText>
        </w:r>
        <w:r w:rsidRPr="00F3373B" w:rsidDel="00763F7C">
          <w:rPr>
            <w:rFonts w:hint="eastAsia"/>
            <w:b/>
            <w:bCs/>
          </w:rPr>
          <w:delText xml:space="preserve">　</w:delText>
        </w:r>
        <w:r w:rsidR="00C608D5" w:rsidRPr="00F3373B" w:rsidDel="00763F7C">
          <w:rPr>
            <w:rFonts w:hint="eastAsia"/>
            <w:b/>
            <w:bCs/>
          </w:rPr>
          <w:delText>S</w:delText>
        </w:r>
        <w:r w:rsidR="00C608D5" w:rsidRPr="00F3373B" w:rsidDel="00763F7C">
          <w:rPr>
            <w:b/>
            <w:bCs/>
          </w:rPr>
          <w:delText>upervisor</w:delText>
        </w:r>
      </w:del>
    </w:p>
    <w:p w14:paraId="7A80DF76" w14:textId="335246F5" w:rsidR="00C608D5" w:rsidRPr="00F3373B" w:rsidDel="00763F7C" w:rsidRDefault="00C608D5" w:rsidP="00C608D5">
      <w:pPr>
        <w:pStyle w:val="a3"/>
        <w:ind w:leftChars="0" w:left="992"/>
        <w:rPr>
          <w:del w:id="84" w:author="田村　香代子" w:date="2022-04-19T12:05:00Z"/>
        </w:rPr>
      </w:pPr>
      <w:del w:id="85" w:author="田村　香代子" w:date="2022-04-19T12:05:00Z">
        <w:r w:rsidRPr="00F3373B" w:rsidDel="00763F7C">
          <w:rPr>
            <w:rFonts w:hint="eastAsia"/>
          </w:rPr>
          <w:delText>P</w:delText>
        </w:r>
        <w:r w:rsidRPr="00F3373B" w:rsidDel="00763F7C">
          <w:delText xml:space="preserve">lease refer to the ICReDD website </w:delText>
        </w:r>
        <w:r w:rsidR="00220146" w:rsidRPr="00F3373B" w:rsidDel="00763F7C">
          <w:delText>to</w:delText>
        </w:r>
        <w:r w:rsidRPr="00F3373B" w:rsidDel="00763F7C">
          <w:delText xml:space="preserve"> select your preferred supervisor.</w:delText>
        </w:r>
      </w:del>
    </w:p>
    <w:p w14:paraId="16F2B92D" w14:textId="0D96FF89" w:rsidR="00D62060" w:rsidRPr="00F3373B" w:rsidDel="00763F7C" w:rsidRDefault="00C608D5" w:rsidP="00D62060">
      <w:pPr>
        <w:pStyle w:val="a3"/>
        <w:ind w:leftChars="0" w:left="992"/>
        <w:rPr>
          <w:del w:id="86" w:author="田村　香代子" w:date="2022-04-19T12:05:00Z"/>
        </w:rPr>
      </w:pPr>
      <w:del w:id="87" w:author="田村　香代子" w:date="2022-04-19T12:05:00Z">
        <w:r w:rsidRPr="00F3373B" w:rsidDel="00763F7C">
          <w:rPr>
            <w:rFonts w:hint="eastAsia"/>
          </w:rPr>
          <w:delText>I</w:delText>
        </w:r>
        <w:r w:rsidRPr="00F3373B" w:rsidDel="00763F7C">
          <w:delText xml:space="preserve">CReDD website: </w:delText>
        </w:r>
        <w:r w:rsidR="00763F7C" w:rsidDel="00763F7C">
          <w:fldChar w:fldCharType="begin"/>
        </w:r>
        <w:r w:rsidR="00763F7C" w:rsidDel="00763F7C">
          <w:delInstrText xml:space="preserve"> HYPERLINK "https://www.icredd.hokudai.ac.jp/manabiya/manabiya-topics" </w:delInstrText>
        </w:r>
        <w:r w:rsidR="00763F7C" w:rsidDel="00763F7C">
          <w:fldChar w:fldCharType="separate"/>
        </w:r>
        <w:r w:rsidR="00D62060" w:rsidRPr="00F3373B" w:rsidDel="00763F7C">
          <w:rPr>
            <w:rStyle w:val="a4"/>
          </w:rPr>
          <w:delText>https://www.icredd.hokudai.ac.jp/manabiya/manabiya-topics</w:delText>
        </w:r>
        <w:r w:rsidR="00763F7C" w:rsidDel="00763F7C">
          <w:rPr>
            <w:rStyle w:val="a4"/>
          </w:rPr>
          <w:fldChar w:fldCharType="end"/>
        </w:r>
      </w:del>
    </w:p>
    <w:p w14:paraId="2AE4B189" w14:textId="14CA8059" w:rsidR="00C608D5" w:rsidRPr="00F3373B" w:rsidDel="00763F7C" w:rsidRDefault="00D02599" w:rsidP="00D02599">
      <w:pPr>
        <w:ind w:left="425"/>
        <w:rPr>
          <w:del w:id="88" w:author="田村　香代子" w:date="2022-04-19T12:05:00Z"/>
          <w:b/>
          <w:bCs/>
        </w:rPr>
      </w:pPr>
      <w:del w:id="89" w:author="田村　香代子" w:date="2022-04-19T12:05:00Z">
        <w:r w:rsidRPr="00F3373B" w:rsidDel="00763F7C">
          <w:rPr>
            <w:rFonts w:hint="eastAsia"/>
            <w:b/>
            <w:bCs/>
          </w:rPr>
          <w:delText>2.5</w:delText>
        </w:r>
        <w:r w:rsidRPr="00F3373B" w:rsidDel="00763F7C">
          <w:rPr>
            <w:rFonts w:hint="eastAsia"/>
            <w:b/>
            <w:bCs/>
          </w:rPr>
          <w:delText xml:space="preserve">　</w:delText>
        </w:r>
        <w:r w:rsidR="0003005D" w:rsidRPr="00F3373B" w:rsidDel="00763F7C">
          <w:rPr>
            <w:b/>
            <w:bCs/>
          </w:rPr>
          <w:delText xml:space="preserve">Submission and </w:delText>
        </w:r>
        <w:r w:rsidR="00FB6527" w:rsidRPr="00F3373B" w:rsidDel="00763F7C">
          <w:rPr>
            <w:b/>
            <w:bCs/>
          </w:rPr>
          <w:delText>d</w:delText>
        </w:r>
        <w:r w:rsidR="0003005D" w:rsidRPr="00F3373B" w:rsidDel="00763F7C">
          <w:rPr>
            <w:b/>
            <w:bCs/>
          </w:rPr>
          <w:delText>eadline</w:delText>
        </w:r>
      </w:del>
    </w:p>
    <w:p w14:paraId="103FB504" w14:textId="0F6390BE" w:rsidR="00523D12" w:rsidRPr="00F3373B" w:rsidDel="00763F7C" w:rsidRDefault="0003005D" w:rsidP="00CE5BA5">
      <w:pPr>
        <w:pStyle w:val="a3"/>
        <w:ind w:leftChars="0" w:left="992"/>
        <w:rPr>
          <w:del w:id="90" w:author="田村　香代子" w:date="2022-04-19T12:05:00Z"/>
        </w:rPr>
      </w:pPr>
      <w:del w:id="91" w:author="田村　香代子" w:date="2022-04-19T12:05:00Z">
        <w:r w:rsidRPr="00F3373B" w:rsidDel="00763F7C">
          <w:rPr>
            <w:rFonts w:hint="eastAsia"/>
          </w:rPr>
          <w:delText>P</w:delText>
        </w:r>
        <w:r w:rsidRPr="00F3373B" w:rsidDel="00763F7C">
          <w:delText>lease fill out</w:delText>
        </w:r>
        <w:r w:rsidR="00CD0F10" w:rsidRPr="00F3373B" w:rsidDel="00763F7C">
          <w:delText xml:space="preserve"> a</w:delText>
        </w:r>
        <w:r w:rsidRPr="00F3373B" w:rsidDel="00763F7C">
          <w:delText xml:space="preserve"> </w:delText>
        </w:r>
        <w:r w:rsidR="00CD0F10" w:rsidRPr="00F3373B" w:rsidDel="00763F7C">
          <w:delText>“</w:delText>
        </w:r>
        <w:r w:rsidRPr="00F3373B" w:rsidDel="00763F7C">
          <w:delText>MANABIYA (ACADEMIC) Application Form</w:delText>
        </w:r>
        <w:r w:rsidR="00CD0F10" w:rsidRPr="00F3373B" w:rsidDel="00763F7C">
          <w:delText>”</w:delText>
        </w:r>
        <w:r w:rsidRPr="00F3373B" w:rsidDel="00763F7C">
          <w:delText xml:space="preserve"> (Form 1) and </w:delText>
        </w:r>
        <w:r w:rsidR="00CF64C4" w:rsidRPr="00F3373B" w:rsidDel="00763F7C">
          <w:delText xml:space="preserve">email </w:delText>
        </w:r>
        <w:r w:rsidRPr="00F3373B" w:rsidDel="00763F7C">
          <w:delText>it</w:delText>
        </w:r>
        <w:r w:rsidR="00CF64C4" w:rsidRPr="00F3373B" w:rsidDel="00763F7C">
          <w:delText xml:space="preserve"> </w:delText>
        </w:r>
        <w:r w:rsidRPr="00F3373B" w:rsidDel="00763F7C">
          <w:delText xml:space="preserve">as an attachment in </w:delText>
        </w:r>
        <w:r w:rsidR="00CF64C4" w:rsidRPr="00F3373B" w:rsidDel="00763F7C">
          <w:delText xml:space="preserve">MS </w:delText>
        </w:r>
        <w:r w:rsidRPr="00F3373B" w:rsidDel="00763F7C">
          <w:delText xml:space="preserve">Word format by </w:delText>
        </w:r>
        <w:r w:rsidR="00CE5BA5" w:rsidRPr="00F3373B" w:rsidDel="00763F7C">
          <w:delText>Thursday, June 30</w:delText>
        </w:r>
        <w:r w:rsidRPr="00F3373B" w:rsidDel="00763F7C">
          <w:delText>, 202</w:delText>
        </w:r>
        <w:r w:rsidR="0096573F" w:rsidRPr="00F3373B" w:rsidDel="00763F7C">
          <w:delText>2.</w:delText>
        </w:r>
      </w:del>
    </w:p>
    <w:p w14:paraId="1E68B55F" w14:textId="79B48377" w:rsidR="007B7F28" w:rsidRPr="00F3373B" w:rsidDel="00763F7C" w:rsidRDefault="007B7F28" w:rsidP="00CF7311">
      <w:pPr>
        <w:rPr>
          <w:del w:id="92" w:author="田村　香代子" w:date="2022-04-19T12:05:00Z"/>
        </w:rPr>
      </w:pPr>
    </w:p>
    <w:p w14:paraId="25A654D5" w14:textId="417A1A68" w:rsidR="00385AD0" w:rsidDel="00F82A30" w:rsidRDefault="000F70CD" w:rsidP="007B7F28">
      <w:pPr>
        <w:pStyle w:val="a3"/>
        <w:numPr>
          <w:ilvl w:val="0"/>
          <w:numId w:val="1"/>
        </w:numPr>
        <w:ind w:leftChars="0"/>
        <w:rPr>
          <w:del w:id="93" w:author="田村　香代子" w:date="2022-04-19T11:54:00Z"/>
          <w:b/>
          <w:bCs/>
        </w:rPr>
      </w:pPr>
      <w:del w:id="94" w:author="田村　香代子" w:date="2022-04-19T12:05:00Z">
        <w:r w:rsidRPr="00F3373B" w:rsidDel="00763F7C">
          <w:rPr>
            <w:rFonts w:hint="eastAsia"/>
            <w:b/>
            <w:bCs/>
          </w:rPr>
          <w:delText>S</w:delText>
        </w:r>
        <w:r w:rsidRPr="00F3373B" w:rsidDel="00763F7C">
          <w:rPr>
            <w:b/>
            <w:bCs/>
          </w:rPr>
          <w:delText xml:space="preserve">election and </w:delText>
        </w:r>
        <w:r w:rsidR="00FB1224" w:rsidRPr="00F3373B" w:rsidDel="00763F7C">
          <w:rPr>
            <w:b/>
            <w:bCs/>
          </w:rPr>
          <w:delText>Result</w:delText>
        </w:r>
      </w:del>
    </w:p>
    <w:p w14:paraId="2179E8F8" w14:textId="1F45D67B" w:rsidR="007B7F28" w:rsidRPr="00F82A30" w:rsidDel="00763F7C" w:rsidRDefault="00FB1224">
      <w:pPr>
        <w:pStyle w:val="a3"/>
        <w:numPr>
          <w:ilvl w:val="0"/>
          <w:numId w:val="1"/>
        </w:numPr>
        <w:ind w:leftChars="0"/>
        <w:rPr>
          <w:del w:id="95" w:author="田村　香代子" w:date="2022-04-19T12:05:00Z"/>
          <w:b/>
          <w:bCs/>
          <w:rPrChange w:id="96" w:author="田村　香代子" w:date="2022-04-19T11:54:00Z">
            <w:rPr>
              <w:del w:id="97" w:author="田村　香代子" w:date="2022-04-19T12:05:00Z"/>
            </w:rPr>
          </w:rPrChange>
        </w:rPr>
      </w:pPr>
      <w:del w:id="98" w:author="田村　香代子" w:date="2022-04-19T11:54:00Z">
        <w:r w:rsidRPr="00F82A30" w:rsidDel="00F82A30">
          <w:rPr>
            <w:b/>
            <w:bCs/>
            <w:rPrChange w:id="99" w:author="田村　香代子" w:date="2022-04-19T11:54:00Z">
              <w:rPr/>
            </w:rPrChange>
          </w:rPr>
          <w:delText xml:space="preserve"> </w:delText>
        </w:r>
      </w:del>
      <w:del w:id="100" w:author="田村　香代子" w:date="2022-04-19T12:05:00Z">
        <w:r w:rsidR="000F70CD" w:rsidRPr="00F82A30" w:rsidDel="00763F7C">
          <w:rPr>
            <w:b/>
            <w:bCs/>
            <w:rPrChange w:id="101" w:author="田村　香代子" w:date="2022-04-19T11:54:00Z">
              <w:rPr/>
            </w:rPrChange>
          </w:rPr>
          <w:delText>Notification</w:delText>
        </w:r>
      </w:del>
    </w:p>
    <w:p w14:paraId="1DF7ADA8" w14:textId="6E31EC58" w:rsidR="000F70CD" w:rsidRPr="00F3373B" w:rsidDel="00763F7C" w:rsidRDefault="000F70CD" w:rsidP="000F70CD">
      <w:pPr>
        <w:pStyle w:val="a3"/>
        <w:ind w:leftChars="0" w:left="420"/>
        <w:rPr>
          <w:del w:id="102" w:author="田村　香代子" w:date="2022-04-19T12:05:00Z"/>
        </w:rPr>
      </w:pPr>
      <w:del w:id="103" w:author="田村　香代子" w:date="2022-04-19T12:05:00Z">
        <w:r w:rsidRPr="00F3373B" w:rsidDel="00763F7C">
          <w:delText>Applications will be evaluated</w:delText>
        </w:r>
        <w:r w:rsidR="000D00FF" w:rsidRPr="00F3373B" w:rsidDel="00763F7C">
          <w:delText>,</w:delText>
        </w:r>
        <w:r w:rsidRPr="00F3373B" w:rsidDel="00763F7C">
          <w:delText xml:space="preserve"> and </w:delText>
        </w:r>
        <w:r w:rsidR="00FE1A73" w:rsidRPr="00F3373B" w:rsidDel="00763F7C">
          <w:delText>successful applicants</w:delText>
        </w:r>
        <w:r w:rsidRPr="00F3373B" w:rsidDel="00763F7C">
          <w:delText xml:space="preserve"> will be selected by the ICReDD Steering Committee. The Director of ICReDD </w:delText>
        </w:r>
        <w:r w:rsidR="00B80DA3" w:rsidDel="00763F7C">
          <w:delText>will notify</w:delText>
        </w:r>
        <w:r w:rsidRPr="00F3373B" w:rsidDel="00763F7C">
          <w:delText xml:space="preserve"> applicant</w:delText>
        </w:r>
        <w:r w:rsidR="00F35B82" w:rsidRPr="00F3373B" w:rsidDel="00763F7C">
          <w:delText>s</w:delText>
        </w:r>
        <w:r w:rsidR="00B80DA3" w:rsidDel="00763F7C">
          <w:delText xml:space="preserve"> of the results</w:delText>
        </w:r>
        <w:r w:rsidRPr="00F3373B" w:rsidDel="00763F7C">
          <w:delText xml:space="preserve"> </w:delText>
        </w:r>
        <w:r w:rsidR="00CB7FEB" w:rsidDel="00763F7C">
          <w:delText xml:space="preserve">sometime </w:delText>
        </w:r>
        <w:r w:rsidR="00F35B82" w:rsidRPr="00F3373B" w:rsidDel="00763F7C">
          <w:delText>in</w:delText>
        </w:r>
        <w:r w:rsidR="00D62060" w:rsidRPr="00F3373B" w:rsidDel="00763F7C">
          <w:delText xml:space="preserve"> </w:delText>
        </w:r>
        <w:r w:rsidR="00FB5FB1" w:rsidRPr="00F3373B" w:rsidDel="00763F7C">
          <w:delText>July,</w:delText>
        </w:r>
        <w:r w:rsidRPr="00F3373B" w:rsidDel="00763F7C">
          <w:delText xml:space="preserve"> 202</w:delText>
        </w:r>
        <w:r w:rsidR="00FB5FB1" w:rsidRPr="00F3373B" w:rsidDel="00763F7C">
          <w:delText>2</w:delText>
        </w:r>
        <w:r w:rsidRPr="00F3373B" w:rsidDel="00763F7C">
          <w:delText>.</w:delText>
        </w:r>
      </w:del>
    </w:p>
    <w:p w14:paraId="6413DA12" w14:textId="0C44E342" w:rsidR="000F70CD" w:rsidRPr="00F3373B" w:rsidDel="00763F7C" w:rsidRDefault="000F70CD" w:rsidP="000F70CD">
      <w:pPr>
        <w:pStyle w:val="a3"/>
        <w:ind w:leftChars="0" w:left="420"/>
        <w:rPr>
          <w:del w:id="104" w:author="田村　香代子" w:date="2022-04-19T12:05:00Z"/>
        </w:rPr>
      </w:pPr>
    </w:p>
    <w:p w14:paraId="1D146B19" w14:textId="28673E6F" w:rsidR="000F70CD" w:rsidRPr="00F3373B" w:rsidDel="00763F7C" w:rsidRDefault="000F70CD" w:rsidP="007B7F28">
      <w:pPr>
        <w:pStyle w:val="a3"/>
        <w:numPr>
          <w:ilvl w:val="0"/>
          <w:numId w:val="1"/>
        </w:numPr>
        <w:ind w:leftChars="0"/>
        <w:rPr>
          <w:del w:id="105" w:author="田村　香代子" w:date="2022-04-19T12:05:00Z"/>
          <w:b/>
          <w:bCs/>
        </w:rPr>
      </w:pPr>
      <w:del w:id="106" w:author="田村　香代子" w:date="2022-04-19T12:05:00Z">
        <w:r w:rsidRPr="00F3373B" w:rsidDel="00763F7C">
          <w:rPr>
            <w:b/>
            <w:bCs/>
          </w:rPr>
          <w:delText>Support for Travel and Accommodation</w:delText>
        </w:r>
      </w:del>
    </w:p>
    <w:p w14:paraId="5781E90E" w14:textId="60F9CFDF" w:rsidR="000F70CD" w:rsidRPr="00F3373B" w:rsidDel="00763F7C" w:rsidRDefault="006C091A" w:rsidP="000F70CD">
      <w:pPr>
        <w:pStyle w:val="a3"/>
        <w:numPr>
          <w:ilvl w:val="1"/>
          <w:numId w:val="5"/>
        </w:numPr>
        <w:ind w:leftChars="0"/>
        <w:rPr>
          <w:del w:id="107" w:author="田村　香代子" w:date="2022-04-19T12:05:00Z"/>
          <w:b/>
          <w:bCs/>
        </w:rPr>
      </w:pPr>
      <w:del w:id="108" w:author="田村　香代子" w:date="2022-04-19T12:05:00Z">
        <w:r w:rsidRPr="00F3373B" w:rsidDel="00763F7C">
          <w:rPr>
            <w:rFonts w:hint="eastAsia"/>
            <w:b/>
            <w:bCs/>
          </w:rPr>
          <w:delText>F</w:delText>
        </w:r>
        <w:r w:rsidRPr="00F3373B" w:rsidDel="00763F7C">
          <w:rPr>
            <w:b/>
            <w:bCs/>
          </w:rPr>
          <w:delText>inancial support for travel and accommodation expenses</w:delText>
        </w:r>
      </w:del>
    </w:p>
    <w:p w14:paraId="400E54DC" w14:textId="68C59A27" w:rsidR="00FB5FB1" w:rsidRPr="00F3373B" w:rsidDel="00763F7C" w:rsidRDefault="00FB5FB1" w:rsidP="00FB5FB1">
      <w:pPr>
        <w:pStyle w:val="a3"/>
        <w:ind w:leftChars="0" w:left="425" w:firstLineChars="100" w:firstLine="210"/>
        <w:rPr>
          <w:del w:id="109" w:author="田村　香代子" w:date="2022-04-19T12:05:00Z"/>
        </w:rPr>
      </w:pPr>
      <w:del w:id="110" w:author="田村　香代子" w:date="2022-04-19T12:05:00Z">
        <w:r w:rsidRPr="00F3373B" w:rsidDel="00763F7C">
          <w:rPr>
            <w:rFonts w:hint="eastAsia"/>
          </w:rPr>
          <w:delText>1</w:delText>
        </w:r>
        <w:r w:rsidRPr="00F3373B" w:rsidDel="00763F7C">
          <w:delText>) Research Course</w:delText>
        </w:r>
      </w:del>
    </w:p>
    <w:p w14:paraId="1C065FCE" w14:textId="27CEED1B" w:rsidR="00826D76" w:rsidRPr="00F3373B" w:rsidDel="00763F7C" w:rsidRDefault="006C091A" w:rsidP="006C091A">
      <w:pPr>
        <w:pStyle w:val="a3"/>
        <w:ind w:leftChars="0" w:left="992"/>
        <w:rPr>
          <w:del w:id="111" w:author="田村　香代子" w:date="2022-04-19T12:05:00Z"/>
        </w:rPr>
      </w:pPr>
      <w:del w:id="112" w:author="田村　香代子" w:date="2022-04-19T12:05:00Z">
        <w:r w:rsidRPr="00F3373B" w:rsidDel="00763F7C">
          <w:rPr>
            <w:rFonts w:hint="eastAsia"/>
          </w:rPr>
          <w:delText>T</w:delText>
        </w:r>
        <w:r w:rsidRPr="00F3373B" w:rsidDel="00763F7C">
          <w:delText xml:space="preserve">he successful applicants (hereinafter referred to as “MANABIYA researchers”) will </w:delText>
        </w:r>
      </w:del>
    </w:p>
    <w:p w14:paraId="3B851B69" w14:textId="544B7FA3" w:rsidR="009B1110" w:rsidRPr="00F3373B" w:rsidDel="00763F7C" w:rsidRDefault="006C091A" w:rsidP="006C091A">
      <w:pPr>
        <w:pStyle w:val="a3"/>
        <w:ind w:leftChars="0" w:left="992"/>
        <w:rPr>
          <w:del w:id="113" w:author="田村　香代子" w:date="2022-04-19T12:05:00Z"/>
        </w:rPr>
      </w:pPr>
      <w:del w:id="114" w:author="田村　香代子" w:date="2022-04-19T12:05:00Z">
        <w:r w:rsidRPr="00F3373B" w:rsidDel="00763F7C">
          <w:delText>be provided with</w:delText>
        </w:r>
        <w:r w:rsidR="009B1110" w:rsidRPr="00F3373B" w:rsidDel="00763F7C">
          <w:delText xml:space="preserve"> </w:delText>
        </w:r>
        <w:r w:rsidRPr="00F3373B" w:rsidDel="00763F7C">
          <w:delText>travel and accommodation expenses up to 500,000</w:delText>
        </w:r>
        <w:r w:rsidR="00B91A23" w:rsidRPr="00F3373B" w:rsidDel="00763F7C">
          <w:delText xml:space="preserve"> yen</w:delText>
        </w:r>
        <w:r w:rsidRPr="00F3373B" w:rsidDel="00763F7C">
          <w:delText xml:space="preserve"> in total </w:delText>
        </w:r>
      </w:del>
    </w:p>
    <w:p w14:paraId="372D26A4" w14:textId="2C9DB33A" w:rsidR="006C091A" w:rsidRPr="00F3373B" w:rsidDel="00763F7C" w:rsidRDefault="006C091A" w:rsidP="006C091A">
      <w:pPr>
        <w:pStyle w:val="a3"/>
        <w:ind w:leftChars="0" w:left="992"/>
        <w:rPr>
          <w:del w:id="115" w:author="田村　香代子" w:date="2022-04-19T12:05:00Z"/>
        </w:rPr>
      </w:pPr>
      <w:del w:id="116" w:author="田村　香代子" w:date="2022-04-19T12:05:00Z">
        <w:r w:rsidRPr="00F3373B" w:rsidDel="00763F7C">
          <w:delText>in accordance with the Hokkaido University Travel Expense Rules.</w:delText>
        </w:r>
      </w:del>
    </w:p>
    <w:p w14:paraId="2542ABFB" w14:textId="2B327DBE" w:rsidR="00B91A23" w:rsidRPr="00F3373B" w:rsidDel="00763F7C" w:rsidRDefault="00B91A23" w:rsidP="006C091A">
      <w:pPr>
        <w:pStyle w:val="a3"/>
        <w:ind w:leftChars="0" w:left="992"/>
        <w:rPr>
          <w:del w:id="117" w:author="田村　香代子" w:date="2022-04-19T12:05:00Z"/>
        </w:rPr>
      </w:pPr>
      <w:del w:id="118" w:author="田村　香代子" w:date="2022-04-19T12:05:00Z">
        <w:r w:rsidRPr="00F3373B" w:rsidDel="00763F7C">
          <w:delText xml:space="preserve">MANABIYA researchers who are Hokkaido University students or who will </w:delText>
        </w:r>
        <w:r w:rsidR="00AE2147" w:rsidRPr="00F3373B" w:rsidDel="00763F7C">
          <w:delText>stay at</w:delText>
        </w:r>
        <w:r w:rsidRPr="00F3373B" w:rsidDel="00763F7C">
          <w:delText xml:space="preserve"> Hokkaido University before </w:delText>
        </w:r>
        <w:r w:rsidR="00DB65AB" w:rsidRPr="00F3373B" w:rsidDel="00763F7C">
          <w:delText>and/</w:delText>
        </w:r>
        <w:r w:rsidRPr="00F3373B" w:rsidDel="00763F7C">
          <w:delText xml:space="preserve">or after </w:delText>
        </w:r>
        <w:r w:rsidR="00907ED5" w:rsidRPr="00F3373B" w:rsidDel="00763F7C">
          <w:delText>the start of the MANABIYA program are not eligible to receive this financial support.</w:delText>
        </w:r>
      </w:del>
    </w:p>
    <w:p w14:paraId="6697EC73" w14:textId="7CC64463" w:rsidR="006C091A" w:rsidRPr="00F3373B" w:rsidDel="00763F7C" w:rsidRDefault="00CC37FA" w:rsidP="000F70CD">
      <w:pPr>
        <w:pStyle w:val="a3"/>
        <w:numPr>
          <w:ilvl w:val="1"/>
          <w:numId w:val="5"/>
        </w:numPr>
        <w:ind w:leftChars="0"/>
        <w:rPr>
          <w:del w:id="119" w:author="田村　香代子" w:date="2022-04-19T12:05:00Z"/>
          <w:b/>
          <w:bCs/>
        </w:rPr>
      </w:pPr>
      <w:del w:id="120" w:author="田村　香代子" w:date="2022-04-19T12:05:00Z">
        <w:r w:rsidRPr="00F3373B" w:rsidDel="00763F7C">
          <w:rPr>
            <w:rFonts w:hint="eastAsia"/>
            <w:b/>
            <w:bCs/>
          </w:rPr>
          <w:delText>A</w:delText>
        </w:r>
        <w:r w:rsidRPr="00F3373B" w:rsidDel="00763F7C">
          <w:rPr>
            <w:b/>
            <w:bCs/>
          </w:rPr>
          <w:delText>ccommodation</w:delText>
        </w:r>
      </w:del>
    </w:p>
    <w:p w14:paraId="483DF30E" w14:textId="444502D0" w:rsidR="00CC37FA" w:rsidRPr="00F3373B" w:rsidDel="00763F7C" w:rsidRDefault="00616A5A" w:rsidP="00CC37FA">
      <w:pPr>
        <w:pStyle w:val="a3"/>
        <w:ind w:leftChars="0" w:left="992"/>
        <w:rPr>
          <w:del w:id="121" w:author="田村　香代子" w:date="2022-04-19T12:05:00Z"/>
        </w:rPr>
      </w:pPr>
      <w:del w:id="122" w:author="田村　香代子" w:date="2022-04-19T12:05:00Z">
        <w:r w:rsidRPr="00F3373B" w:rsidDel="00763F7C">
          <w:rPr>
            <w:rFonts w:hint="eastAsia"/>
          </w:rPr>
          <w:delText>M</w:delText>
        </w:r>
        <w:r w:rsidRPr="00F3373B" w:rsidDel="00763F7C">
          <w:delText xml:space="preserve">ANABIYA researchers </w:delText>
        </w:r>
        <w:r w:rsidR="00E502D1" w:rsidRPr="00F3373B" w:rsidDel="00763F7C">
          <w:delText xml:space="preserve">from universities, research institutes or other organizations located in Japan </w:delText>
        </w:r>
        <w:r w:rsidRPr="00F3373B" w:rsidDel="00763F7C">
          <w:delText xml:space="preserve">should arrange their </w:delText>
        </w:r>
        <w:r w:rsidR="00B80DA3" w:rsidDel="00763F7C">
          <w:delText xml:space="preserve">own </w:delText>
        </w:r>
        <w:r w:rsidR="00E502D1" w:rsidRPr="00F3373B" w:rsidDel="00763F7C">
          <w:delText>rooms</w:delText>
        </w:r>
        <w:r w:rsidR="00B80DA3" w:rsidDel="00763F7C">
          <w:delText xml:space="preserve"> for</w:delText>
        </w:r>
        <w:r w:rsidRPr="00F3373B" w:rsidDel="00763F7C">
          <w:delText xml:space="preserve"> their stay </w:delText>
        </w:r>
        <w:r w:rsidR="00B80DA3" w:rsidDel="00763F7C">
          <w:delText xml:space="preserve">during </w:delText>
        </w:r>
        <w:r w:rsidR="00A04434" w:rsidDel="00763F7C">
          <w:delText xml:space="preserve">the </w:delText>
        </w:r>
        <w:r w:rsidRPr="00F3373B" w:rsidDel="00763F7C">
          <w:delText>MANABIYA</w:delText>
        </w:r>
        <w:r w:rsidR="00A04434" w:rsidDel="00763F7C">
          <w:delText xml:space="preserve"> program</w:delText>
        </w:r>
        <w:r w:rsidR="00826D76" w:rsidRPr="00F3373B" w:rsidDel="00763F7C">
          <w:delText>.</w:delText>
        </w:r>
      </w:del>
    </w:p>
    <w:p w14:paraId="6BCD3086" w14:textId="1485E328" w:rsidR="00182BAF" w:rsidRPr="00F3373B" w:rsidDel="00763F7C" w:rsidRDefault="00616A5A" w:rsidP="00670748">
      <w:pPr>
        <w:pStyle w:val="a3"/>
        <w:ind w:leftChars="0" w:left="992"/>
        <w:rPr>
          <w:del w:id="123" w:author="田村　香代子" w:date="2022-04-19T12:05:00Z"/>
        </w:rPr>
      </w:pPr>
      <w:del w:id="124" w:author="田村　香代子" w:date="2022-04-19T12:05:00Z">
        <w:r w:rsidRPr="00F3373B" w:rsidDel="00763F7C">
          <w:delText xml:space="preserve">MANABIYA researchers who </w:delText>
        </w:r>
        <w:r w:rsidR="00497413" w:rsidRPr="00F3373B" w:rsidDel="00763F7C">
          <w:delText xml:space="preserve">are foreign nationals </w:delText>
        </w:r>
        <w:r w:rsidR="00A04434" w:rsidDel="00763F7C">
          <w:delText xml:space="preserve">newly entering Japan </w:delText>
        </w:r>
        <w:r w:rsidR="00497413" w:rsidRPr="00F3373B" w:rsidDel="00763F7C">
          <w:delText xml:space="preserve">and </w:delText>
        </w:r>
        <w:r w:rsidR="00E037D5" w:rsidRPr="00F3373B" w:rsidDel="00763F7C">
          <w:delText xml:space="preserve">whose purpose of </w:delText>
        </w:r>
        <w:r w:rsidR="00D62060" w:rsidRPr="00F3373B" w:rsidDel="00763F7C">
          <w:delText>visiting</w:delText>
        </w:r>
        <w:r w:rsidRPr="00F3373B" w:rsidDel="00763F7C">
          <w:delText xml:space="preserve"> Japan</w:delText>
        </w:r>
        <w:r w:rsidR="00E037D5" w:rsidRPr="00F3373B" w:rsidDel="00763F7C">
          <w:delText xml:space="preserve"> is </w:delText>
        </w:r>
        <w:r w:rsidR="00D62060" w:rsidRPr="00F3373B" w:rsidDel="00763F7C">
          <w:delText xml:space="preserve">only </w:delText>
        </w:r>
        <w:r w:rsidR="00E037D5" w:rsidRPr="00F3373B" w:rsidDel="00763F7C">
          <w:delText>to participate in</w:delText>
        </w:r>
        <w:r w:rsidRPr="00F3373B" w:rsidDel="00763F7C">
          <w:delText xml:space="preserve"> </w:delText>
        </w:r>
        <w:r w:rsidR="00A04434" w:rsidDel="00763F7C">
          <w:delText xml:space="preserve">the </w:delText>
        </w:r>
        <w:r w:rsidR="00E037D5" w:rsidRPr="00F3373B" w:rsidDel="00763F7C">
          <w:delText>MANABIYA</w:delText>
        </w:r>
        <w:r w:rsidR="00497413" w:rsidRPr="00F3373B" w:rsidDel="00763F7C">
          <w:delText xml:space="preserve"> </w:delText>
        </w:r>
        <w:r w:rsidR="00A04434" w:rsidDel="00763F7C">
          <w:delText xml:space="preserve">program </w:delText>
        </w:r>
        <w:r w:rsidR="00497413" w:rsidRPr="00F3373B" w:rsidDel="00763F7C">
          <w:delText>are eligible to apply for</w:delText>
        </w:r>
        <w:r w:rsidR="00AE2147" w:rsidRPr="00F3373B" w:rsidDel="00763F7C">
          <w:delText xml:space="preserve"> the</w:delText>
        </w:r>
        <w:r w:rsidR="00497413" w:rsidRPr="00F3373B" w:rsidDel="00763F7C">
          <w:delText xml:space="preserve"> Hokkaido University </w:delText>
        </w:r>
        <w:r w:rsidR="00AE2147" w:rsidRPr="00F3373B" w:rsidDel="00763F7C">
          <w:delText>researcher’s accommodation service</w:delText>
        </w:r>
        <w:r w:rsidR="00497413" w:rsidRPr="00F3373B" w:rsidDel="00763F7C">
          <w:delText>. Those who wish to apply for this service</w:delText>
        </w:r>
        <w:r w:rsidR="00E037D5" w:rsidRPr="00F3373B" w:rsidDel="00763F7C">
          <w:delText xml:space="preserve"> should</w:delText>
        </w:r>
        <w:r w:rsidR="00497413" w:rsidRPr="00F3373B" w:rsidDel="00763F7C">
          <w:delText xml:space="preserve"> </w:delText>
        </w:r>
        <w:r w:rsidR="00E037D5" w:rsidRPr="00F3373B" w:rsidDel="00763F7C">
          <w:delText>consult</w:delText>
        </w:r>
        <w:r w:rsidR="00AE2147" w:rsidRPr="00F3373B" w:rsidDel="00763F7C">
          <w:delText xml:space="preserve"> with</w:delText>
        </w:r>
        <w:r w:rsidR="00497413" w:rsidRPr="00F3373B" w:rsidDel="00763F7C">
          <w:delText xml:space="preserve"> the </w:delText>
        </w:r>
        <w:r w:rsidR="000369E0" w:rsidRPr="00F3373B" w:rsidDel="00763F7C">
          <w:delText xml:space="preserve">person in charge of this </w:delText>
        </w:r>
        <w:r w:rsidR="00497413" w:rsidRPr="00F3373B" w:rsidDel="00763F7C">
          <w:delText>program</w:delText>
        </w:r>
        <w:r w:rsidR="00E037D5" w:rsidRPr="00F3373B" w:rsidDel="00763F7C">
          <w:delText xml:space="preserve"> in advance.</w:delText>
        </w:r>
        <w:r w:rsidR="00E502D1" w:rsidRPr="00F3373B" w:rsidDel="00763F7C">
          <w:delText xml:space="preserve"> If there </w:delText>
        </w:r>
        <w:r w:rsidR="00D62060" w:rsidRPr="00F3373B" w:rsidDel="00763F7C">
          <w:delText>are</w:delText>
        </w:r>
        <w:r w:rsidR="00E502D1" w:rsidRPr="00F3373B" w:rsidDel="00763F7C">
          <w:delText xml:space="preserve"> no room</w:delText>
        </w:r>
        <w:r w:rsidR="00D62060" w:rsidRPr="00F3373B" w:rsidDel="00763F7C">
          <w:delText>s</w:delText>
        </w:r>
        <w:r w:rsidR="00E502D1" w:rsidRPr="00F3373B" w:rsidDel="00763F7C">
          <w:delText xml:space="preserve"> available</w:delText>
        </w:r>
        <w:r w:rsidR="00345CEA" w:rsidRPr="00F3373B" w:rsidDel="00763F7C">
          <w:delText xml:space="preserve"> at</w:delText>
        </w:r>
        <w:r w:rsidR="00E502D1" w:rsidRPr="00F3373B" w:rsidDel="00763F7C">
          <w:delText xml:space="preserve"> the </w:delText>
        </w:r>
        <w:r w:rsidR="00345CEA" w:rsidRPr="00F3373B" w:rsidDel="00763F7C">
          <w:delText>university</w:delText>
        </w:r>
        <w:r w:rsidR="00E502D1" w:rsidRPr="00F3373B" w:rsidDel="00763F7C">
          <w:delText xml:space="preserve"> accommodations, please arrange a room yourself at a private accommodation</w:delText>
        </w:r>
        <w:r w:rsidR="00D62060" w:rsidRPr="00F3373B" w:rsidDel="00763F7C">
          <w:delText xml:space="preserve"> facility</w:delText>
        </w:r>
        <w:r w:rsidR="00E502D1" w:rsidRPr="00F3373B" w:rsidDel="00763F7C">
          <w:delText>.</w:delText>
        </w:r>
      </w:del>
    </w:p>
    <w:p w14:paraId="33512B06" w14:textId="5C6EF706" w:rsidR="00B6500E" w:rsidRPr="00F3373B" w:rsidDel="00763F7C" w:rsidRDefault="00670748" w:rsidP="00CC37FA">
      <w:pPr>
        <w:pStyle w:val="a3"/>
        <w:ind w:leftChars="0" w:left="992"/>
        <w:rPr>
          <w:del w:id="125" w:author="田村　香代子" w:date="2022-04-19T12:05:00Z"/>
        </w:rPr>
      </w:pPr>
      <w:del w:id="126" w:author="田村　香代子" w:date="2022-04-19T12:05:00Z">
        <w:r w:rsidRPr="00F3373B" w:rsidDel="00763F7C">
          <w:delText>&lt;</w:delText>
        </w:r>
        <w:r w:rsidR="00B6500E" w:rsidRPr="00F3373B" w:rsidDel="00763F7C">
          <w:rPr>
            <w:rFonts w:hint="eastAsia"/>
          </w:rPr>
          <w:delText>H</w:delText>
        </w:r>
        <w:r w:rsidR="00B6500E" w:rsidRPr="00F3373B" w:rsidDel="00763F7C">
          <w:delText xml:space="preserve">okkaido University </w:delText>
        </w:r>
        <w:r w:rsidR="00AE2147" w:rsidRPr="00F3373B" w:rsidDel="00763F7C">
          <w:delText>Researcher’s Accommodation</w:delText>
        </w:r>
        <w:r w:rsidRPr="00F3373B" w:rsidDel="00763F7C">
          <w:delText>&gt;</w:delText>
        </w:r>
        <w:r w:rsidR="00B6500E" w:rsidRPr="00F3373B" w:rsidDel="00763F7C">
          <w:delText>:</w:delText>
        </w:r>
      </w:del>
    </w:p>
    <w:p w14:paraId="6E9BE435" w14:textId="6243ED30" w:rsidR="00385AD0" w:rsidRPr="00F3373B" w:rsidDel="00763F7C" w:rsidRDefault="00763F7C" w:rsidP="00B6500E">
      <w:pPr>
        <w:pStyle w:val="a3"/>
        <w:ind w:leftChars="0" w:left="992"/>
        <w:rPr>
          <w:del w:id="127" w:author="田村　香代子" w:date="2022-04-19T12:05:00Z"/>
        </w:rPr>
      </w:pPr>
      <w:del w:id="128" w:author="田村　香代子" w:date="2022-04-19T12:05:00Z">
        <w:r w:rsidDel="00763F7C">
          <w:fldChar w:fldCharType="begin"/>
        </w:r>
        <w:r w:rsidDel="00763F7C">
          <w:delInstrText xml:space="preserve"> HYPERLINK "https://www.global.hokudai.ac.jp/university-life/housing/researchers-accommodation/" </w:delInstrText>
        </w:r>
        <w:r w:rsidDel="00763F7C">
          <w:fldChar w:fldCharType="separate"/>
        </w:r>
        <w:r w:rsidR="00AE2147" w:rsidRPr="00F3373B" w:rsidDel="00763F7C">
          <w:rPr>
            <w:rStyle w:val="a4"/>
          </w:rPr>
          <w:delText>https://www.global.hokudai.ac.jp/university-life/housing/researchers-accommodation/</w:delText>
        </w:r>
        <w:r w:rsidDel="00763F7C">
          <w:rPr>
            <w:rStyle w:val="a4"/>
          </w:rPr>
          <w:fldChar w:fldCharType="end"/>
        </w:r>
      </w:del>
    </w:p>
    <w:p w14:paraId="1D656F03" w14:textId="62EF2420" w:rsidR="009B1110" w:rsidRPr="00F3373B" w:rsidDel="00763F7C" w:rsidRDefault="009B1110" w:rsidP="009637F7">
      <w:pPr>
        <w:pStyle w:val="a3"/>
        <w:ind w:leftChars="0" w:left="992"/>
        <w:rPr>
          <w:del w:id="129" w:author="田村　香代子" w:date="2022-04-19T12:05:00Z"/>
        </w:rPr>
      </w:pPr>
    </w:p>
    <w:p w14:paraId="57AC8E8A" w14:textId="6447CEEC" w:rsidR="009B1110" w:rsidRPr="00F3373B" w:rsidDel="00763F7C" w:rsidRDefault="009B1110" w:rsidP="009B1110">
      <w:pPr>
        <w:ind w:firstLineChars="300" w:firstLine="630"/>
        <w:rPr>
          <w:del w:id="130" w:author="田村　香代子" w:date="2022-04-19T12:05:00Z"/>
        </w:rPr>
      </w:pPr>
      <w:del w:id="131" w:author="田村　香代子" w:date="2022-04-19T12:05:00Z">
        <w:r w:rsidRPr="00F3373B" w:rsidDel="00763F7C">
          <w:delText xml:space="preserve">2) </w:delText>
        </w:r>
        <w:r w:rsidR="00527407" w:rsidDel="00763F7C">
          <w:delText xml:space="preserve">Young </w:delText>
        </w:r>
        <w:r w:rsidRPr="00F3373B" w:rsidDel="00763F7C">
          <w:delText>Researcher Training Course</w:delText>
        </w:r>
      </w:del>
    </w:p>
    <w:p w14:paraId="3F59282E" w14:textId="6CE9DEF1" w:rsidR="00CC37FA" w:rsidRPr="00F3373B" w:rsidDel="00763F7C" w:rsidRDefault="009B1110" w:rsidP="00B6500E">
      <w:pPr>
        <w:pStyle w:val="a3"/>
        <w:ind w:leftChars="0" w:left="992"/>
        <w:rPr>
          <w:del w:id="132" w:author="田村　香代子" w:date="2022-04-19T12:05:00Z"/>
        </w:rPr>
      </w:pPr>
      <w:del w:id="133" w:author="田村　香代子" w:date="2022-04-19T12:05:00Z">
        <w:r w:rsidRPr="00F3373B" w:rsidDel="00763F7C">
          <w:rPr>
            <w:rFonts w:hint="eastAsia"/>
          </w:rPr>
          <w:delText>N</w:delText>
        </w:r>
        <w:r w:rsidRPr="00F3373B" w:rsidDel="00763F7C">
          <w:delText>o travel and accommodation expense</w:delText>
        </w:r>
        <w:r w:rsidR="000B5C8F" w:rsidRPr="00F3373B" w:rsidDel="00763F7C">
          <w:delText>s</w:delText>
        </w:r>
        <w:r w:rsidRPr="00F3373B" w:rsidDel="00763F7C">
          <w:delText xml:space="preserve"> will be provided</w:delText>
        </w:r>
        <w:r w:rsidR="000B5C8F" w:rsidRPr="00F3373B" w:rsidDel="00763F7C">
          <w:delText>.</w:delText>
        </w:r>
      </w:del>
    </w:p>
    <w:p w14:paraId="11B0DA09" w14:textId="631AC3FA" w:rsidR="009B1110" w:rsidRPr="00F3373B" w:rsidDel="00763F7C" w:rsidRDefault="009B1110" w:rsidP="00B6500E">
      <w:pPr>
        <w:pStyle w:val="a3"/>
        <w:ind w:leftChars="0" w:left="992"/>
        <w:rPr>
          <w:del w:id="134" w:author="田村　香代子" w:date="2022-04-19T12:05:00Z"/>
        </w:rPr>
      </w:pPr>
    </w:p>
    <w:p w14:paraId="6E07BFD9" w14:textId="79269AC2" w:rsidR="000F70CD" w:rsidRPr="00F3373B" w:rsidDel="00763F7C" w:rsidRDefault="00B6500E" w:rsidP="007B7F28">
      <w:pPr>
        <w:pStyle w:val="a3"/>
        <w:numPr>
          <w:ilvl w:val="0"/>
          <w:numId w:val="1"/>
        </w:numPr>
        <w:ind w:leftChars="0"/>
        <w:rPr>
          <w:del w:id="135" w:author="田村　香代子" w:date="2022-04-19T12:05:00Z"/>
          <w:b/>
          <w:bCs/>
        </w:rPr>
      </w:pPr>
      <w:del w:id="136" w:author="田村　香代子" w:date="2022-04-19T12:05:00Z">
        <w:r w:rsidRPr="00F3373B" w:rsidDel="00763F7C">
          <w:rPr>
            <w:rFonts w:hint="eastAsia"/>
            <w:b/>
            <w:bCs/>
          </w:rPr>
          <w:delText>D</w:delText>
        </w:r>
        <w:r w:rsidRPr="00F3373B" w:rsidDel="00763F7C">
          <w:rPr>
            <w:b/>
            <w:bCs/>
          </w:rPr>
          <w:delText>uring and After the Program</w:delText>
        </w:r>
      </w:del>
    </w:p>
    <w:p w14:paraId="10D99F57" w14:textId="19CCBC5F" w:rsidR="00B6500E" w:rsidRPr="00F3373B" w:rsidDel="00763F7C" w:rsidRDefault="00A6378C" w:rsidP="00B6500E">
      <w:pPr>
        <w:pStyle w:val="a3"/>
        <w:numPr>
          <w:ilvl w:val="1"/>
          <w:numId w:val="6"/>
        </w:numPr>
        <w:ind w:leftChars="0"/>
        <w:rPr>
          <w:del w:id="137" w:author="田村　香代子" w:date="2022-04-19T12:05:00Z"/>
          <w:b/>
          <w:bCs/>
        </w:rPr>
      </w:pPr>
      <w:del w:id="138" w:author="田村　香代子" w:date="2022-04-19T12:05:00Z">
        <w:r w:rsidRPr="00F3373B" w:rsidDel="00763F7C">
          <w:rPr>
            <w:b/>
            <w:bCs/>
          </w:rPr>
          <w:delText>Necessary e</w:delText>
        </w:r>
        <w:r w:rsidR="00B6500E" w:rsidRPr="00F3373B" w:rsidDel="00763F7C">
          <w:rPr>
            <w:b/>
            <w:bCs/>
          </w:rPr>
          <w:delText>xpenses</w:delText>
        </w:r>
      </w:del>
    </w:p>
    <w:p w14:paraId="244BE67A" w14:textId="54ABDCE2" w:rsidR="00385AD0" w:rsidDel="00763F7C" w:rsidRDefault="00B6500E" w:rsidP="00670748">
      <w:pPr>
        <w:pStyle w:val="a3"/>
        <w:ind w:leftChars="0" w:left="992"/>
        <w:rPr>
          <w:del w:id="139" w:author="田村　香代子" w:date="2022-04-19T12:05:00Z"/>
        </w:rPr>
      </w:pPr>
      <w:del w:id="140" w:author="田村　香代子" w:date="2022-04-19T12:05:00Z">
        <w:r w:rsidRPr="00F3373B" w:rsidDel="00763F7C">
          <w:rPr>
            <w:rFonts w:hint="eastAsia"/>
          </w:rPr>
          <w:delText>I</w:delText>
        </w:r>
        <w:r w:rsidRPr="00F3373B" w:rsidDel="00763F7C">
          <w:delText>CReDD</w:delText>
        </w:r>
        <w:r w:rsidRPr="00F3373B" w:rsidDel="00763F7C">
          <w:rPr>
            <w:rFonts w:hint="eastAsia"/>
          </w:rPr>
          <w:delText xml:space="preserve"> </w:delText>
        </w:r>
        <w:r w:rsidRPr="00F3373B" w:rsidDel="00763F7C">
          <w:delText>will bear costs</w:delText>
        </w:r>
        <w:r w:rsidR="00974B04" w:rsidRPr="00F3373B" w:rsidDel="00763F7C">
          <w:delText xml:space="preserve"> for</w:delText>
        </w:r>
        <w:r w:rsidRPr="00F3373B" w:rsidDel="00763F7C">
          <w:delText xml:space="preserve"> teaching materials, </w:delText>
        </w:r>
        <w:r w:rsidR="00974B04" w:rsidRPr="00F3373B" w:rsidDel="00763F7C">
          <w:delText>reagents and materials for experiments</w:delText>
        </w:r>
        <w:r w:rsidR="000369E0" w:rsidRPr="00F3373B" w:rsidDel="00763F7C">
          <w:delText xml:space="preserve"> and</w:delText>
        </w:r>
        <w:r w:rsidR="00974B04" w:rsidRPr="00F3373B" w:rsidDel="00763F7C">
          <w:delText xml:space="preserve"> </w:delText>
        </w:r>
      </w:del>
    </w:p>
    <w:p w14:paraId="310009B0" w14:textId="6045A86F" w:rsidR="00385AD0" w:rsidDel="00763F7C" w:rsidRDefault="00385AD0" w:rsidP="00670748">
      <w:pPr>
        <w:pStyle w:val="a3"/>
        <w:ind w:leftChars="0" w:left="992"/>
        <w:rPr>
          <w:del w:id="141" w:author="田村　香代子" w:date="2022-04-19T12:05:00Z"/>
        </w:rPr>
      </w:pPr>
    </w:p>
    <w:p w14:paraId="7B364283" w14:textId="2AC79C09" w:rsidR="003A11F6" w:rsidDel="00763F7C" w:rsidRDefault="00974B04">
      <w:pPr>
        <w:pStyle w:val="a3"/>
        <w:ind w:leftChars="0" w:left="992"/>
        <w:rPr>
          <w:del w:id="142" w:author="田村　香代子" w:date="2022-04-19T12:05:00Z"/>
        </w:rPr>
      </w:pPr>
      <w:del w:id="143" w:author="田村　香代子" w:date="2022-04-19T12:05:00Z">
        <w:r w:rsidRPr="00F3373B" w:rsidDel="00763F7C">
          <w:delText>utilities</w:delText>
        </w:r>
        <w:r w:rsidR="00D40861" w:rsidRPr="00F3373B" w:rsidDel="00763F7C">
          <w:delText xml:space="preserve"> and charges for</w:delText>
        </w:r>
        <w:r w:rsidRPr="00F3373B" w:rsidDel="00763F7C">
          <w:delText xml:space="preserve"> c</w:delText>
        </w:r>
        <w:r w:rsidR="003C4CF5" w:rsidRPr="00F3373B" w:rsidDel="00763F7C">
          <w:delText>omputing</w:delText>
        </w:r>
        <w:r w:rsidRPr="00F3373B" w:rsidDel="00763F7C">
          <w:delText xml:space="preserve"> machines and other equipment</w:delText>
        </w:r>
        <w:r w:rsidR="00A6378C" w:rsidRPr="00F3373B" w:rsidDel="00763F7C">
          <w:delText xml:space="preserve"> owned by ICReDD</w:delText>
        </w:r>
        <w:r w:rsidR="00D40861" w:rsidRPr="00F3373B" w:rsidDel="00763F7C">
          <w:delText xml:space="preserve"> that are</w:delText>
        </w:r>
        <w:r w:rsidRPr="00F3373B" w:rsidDel="00763F7C">
          <w:delText xml:space="preserve"> necessary for </w:delText>
        </w:r>
        <w:r w:rsidR="00A6378C" w:rsidRPr="00F3373B" w:rsidDel="00763F7C">
          <w:delText xml:space="preserve">MANABIYA </w:delText>
        </w:r>
        <w:r w:rsidR="00CC460D" w:rsidRPr="00F3373B" w:rsidDel="00763F7C">
          <w:delText>activities</w:delText>
        </w:r>
        <w:r w:rsidRPr="00F3373B" w:rsidDel="00763F7C">
          <w:delText>.</w:delText>
        </w:r>
        <w:r w:rsidR="00CC460D" w:rsidRPr="00F3373B" w:rsidDel="00763F7C">
          <w:delText xml:space="preserve"> MANABIYA researchers are responsible for </w:delText>
        </w:r>
        <w:r w:rsidR="00D40861" w:rsidRPr="00F3373B" w:rsidDel="00763F7C">
          <w:delText xml:space="preserve">all </w:delText>
        </w:r>
        <w:r w:rsidR="00CC460D" w:rsidRPr="00F3373B" w:rsidDel="00763F7C">
          <w:delText xml:space="preserve">the other </w:delText>
        </w:r>
      </w:del>
    </w:p>
    <w:p w14:paraId="1FE59A74" w14:textId="2F674202" w:rsidR="00182BAF" w:rsidRPr="00F3373B" w:rsidDel="00763F7C" w:rsidRDefault="00527407">
      <w:pPr>
        <w:pStyle w:val="a3"/>
        <w:ind w:leftChars="0" w:left="992"/>
        <w:rPr>
          <w:del w:id="144" w:author="田村　香代子" w:date="2022-04-19T12:05:00Z"/>
        </w:rPr>
      </w:pPr>
      <w:del w:id="145" w:author="田村　香代子" w:date="2022-04-19T12:05:00Z">
        <w:r w:rsidDel="00763F7C">
          <w:delText>e</w:delText>
        </w:r>
        <w:r w:rsidR="00CC460D" w:rsidRPr="00F3373B" w:rsidDel="00763F7C">
          <w:delText>xpenses</w:delText>
        </w:r>
        <w:r w:rsidDel="00763F7C">
          <w:delText xml:space="preserve"> such as </w:delText>
        </w:r>
        <w:r w:rsidR="00D40861" w:rsidRPr="00F3373B" w:rsidDel="00763F7C">
          <w:delText>food</w:delText>
        </w:r>
        <w:r w:rsidDel="00763F7C">
          <w:delText xml:space="preserve"> and </w:delText>
        </w:r>
        <w:r w:rsidR="00D40861" w:rsidRPr="00F3373B" w:rsidDel="00763F7C">
          <w:delText>other</w:delText>
        </w:r>
        <w:r w:rsidR="00CC460D" w:rsidRPr="00F3373B" w:rsidDel="00763F7C">
          <w:delText xml:space="preserve"> living expenses</w:delText>
        </w:r>
        <w:r w:rsidDel="00763F7C">
          <w:delText xml:space="preserve"> as well as</w:delText>
        </w:r>
        <w:r w:rsidR="00A04434" w:rsidDel="00763F7C">
          <w:delText xml:space="preserve"> </w:delText>
        </w:r>
        <w:r w:rsidR="00A04434" w:rsidRPr="00F3373B" w:rsidDel="00763F7C">
          <w:delText>general insurance to cover the duration of their stay</w:delText>
        </w:r>
        <w:r w:rsidR="00CC460D" w:rsidRPr="00F3373B" w:rsidDel="00763F7C">
          <w:delText>.</w:delText>
        </w:r>
      </w:del>
    </w:p>
    <w:p w14:paraId="0F073394" w14:textId="7A6DFF8E" w:rsidR="00B6500E" w:rsidRPr="00F3373B" w:rsidDel="00763F7C" w:rsidRDefault="0048472B" w:rsidP="00B6500E">
      <w:pPr>
        <w:pStyle w:val="a3"/>
        <w:numPr>
          <w:ilvl w:val="1"/>
          <w:numId w:val="6"/>
        </w:numPr>
        <w:ind w:leftChars="0"/>
        <w:rPr>
          <w:del w:id="146" w:author="田村　香代子" w:date="2022-04-19T12:05:00Z"/>
          <w:b/>
          <w:bCs/>
        </w:rPr>
      </w:pPr>
      <w:del w:id="147" w:author="田村　香代子" w:date="2022-04-19T12:05:00Z">
        <w:r w:rsidRPr="00F3373B" w:rsidDel="00763F7C">
          <w:rPr>
            <w:rFonts w:hint="eastAsia"/>
            <w:b/>
            <w:bCs/>
          </w:rPr>
          <w:delText>C</w:delText>
        </w:r>
        <w:r w:rsidRPr="00F3373B" w:rsidDel="00763F7C">
          <w:rPr>
            <w:b/>
            <w:bCs/>
          </w:rPr>
          <w:delText>onfidentiality</w:delText>
        </w:r>
      </w:del>
    </w:p>
    <w:p w14:paraId="7897A0FF" w14:textId="3070D5FE" w:rsidR="0048472B" w:rsidRPr="00F3373B" w:rsidDel="00763F7C" w:rsidRDefault="0048472B" w:rsidP="0048472B">
      <w:pPr>
        <w:pStyle w:val="a3"/>
        <w:ind w:leftChars="0" w:left="992"/>
        <w:rPr>
          <w:del w:id="148" w:author="田村　香代子" w:date="2022-04-19T12:05:00Z"/>
        </w:rPr>
      </w:pPr>
      <w:del w:id="149" w:author="田村　香代子" w:date="2022-04-19T12:05:00Z">
        <w:r w:rsidRPr="00F3373B" w:rsidDel="00763F7C">
          <w:rPr>
            <w:rFonts w:hint="eastAsia"/>
          </w:rPr>
          <w:delText>M</w:delText>
        </w:r>
        <w:r w:rsidRPr="00F3373B" w:rsidDel="00763F7C">
          <w:delText>ANABIYA researchers must maintain the confidentiality of all research information</w:delText>
        </w:r>
        <w:r w:rsidR="00886F44" w:rsidRPr="00F3373B" w:rsidDel="00763F7C">
          <w:delText xml:space="preserve"> </w:delText>
        </w:r>
        <w:r w:rsidR="002D5941" w:rsidRPr="00F3373B" w:rsidDel="00763F7C">
          <w:delText>obtained</w:delText>
        </w:r>
        <w:r w:rsidR="005A7C9C" w:rsidRPr="00F3373B" w:rsidDel="00763F7C">
          <w:delText xml:space="preserve"> at MANABIYA (ACADEMIC)</w:delText>
        </w:r>
        <w:r w:rsidR="002D5941" w:rsidRPr="00F3373B" w:rsidDel="00763F7C">
          <w:delText xml:space="preserve"> </w:delText>
        </w:r>
        <w:r w:rsidR="00D61ADB" w:rsidRPr="00F3373B" w:rsidDel="00763F7C">
          <w:delText>other than the techniques learned. They will be asked to sign a “Pledge of Confidentiality” upon acceptance into the program.</w:delText>
        </w:r>
      </w:del>
    </w:p>
    <w:p w14:paraId="56814A5B" w14:textId="5FC65F97" w:rsidR="0048472B" w:rsidRPr="00F3373B" w:rsidDel="00763F7C" w:rsidRDefault="00A26411" w:rsidP="00B6500E">
      <w:pPr>
        <w:pStyle w:val="a3"/>
        <w:numPr>
          <w:ilvl w:val="1"/>
          <w:numId w:val="6"/>
        </w:numPr>
        <w:ind w:leftChars="0"/>
        <w:rPr>
          <w:del w:id="150" w:author="田村　香代子" w:date="2022-04-19T12:05:00Z"/>
          <w:b/>
          <w:bCs/>
        </w:rPr>
      </w:pPr>
      <w:del w:id="151" w:author="田村　香代子" w:date="2022-04-19T12:05:00Z">
        <w:r w:rsidRPr="00F3373B" w:rsidDel="00763F7C">
          <w:rPr>
            <w:b/>
            <w:bCs/>
          </w:rPr>
          <w:delText>A</w:delText>
        </w:r>
        <w:r w:rsidR="00D61ADB" w:rsidRPr="00F3373B" w:rsidDel="00763F7C">
          <w:rPr>
            <w:b/>
            <w:bCs/>
          </w:rPr>
          <w:delText>chievement report</w:delText>
        </w:r>
      </w:del>
    </w:p>
    <w:p w14:paraId="3D11B20C" w14:textId="3C6C4509" w:rsidR="00D61ADB" w:rsidRPr="00F3373B" w:rsidDel="00763F7C" w:rsidRDefault="00D61ADB" w:rsidP="00D61ADB">
      <w:pPr>
        <w:pStyle w:val="a3"/>
        <w:ind w:leftChars="0" w:left="992"/>
        <w:rPr>
          <w:del w:id="152" w:author="田村　香代子" w:date="2022-04-19T12:05:00Z"/>
        </w:rPr>
      </w:pPr>
      <w:del w:id="153" w:author="田村　香代子" w:date="2022-04-19T12:05:00Z">
        <w:r w:rsidRPr="00F3373B" w:rsidDel="00763F7C">
          <w:rPr>
            <w:rFonts w:hint="eastAsia"/>
          </w:rPr>
          <w:delText>A</w:delText>
        </w:r>
        <w:r w:rsidRPr="00F3373B" w:rsidDel="00763F7C">
          <w:delText>ll MANABIYA researchers who have completed their study are required to submit a “MANABIYA (ACADEMIC) Achievement Report” (Form 2). Please note that</w:delText>
        </w:r>
        <w:r w:rsidR="00CD0F10" w:rsidRPr="00F3373B" w:rsidDel="00763F7C">
          <w:delText xml:space="preserve"> ICReDD may include</w:delText>
        </w:r>
        <w:r w:rsidRPr="00F3373B" w:rsidDel="00763F7C">
          <w:delText xml:space="preserve"> </w:delText>
        </w:r>
        <w:r w:rsidR="0034105D" w:rsidDel="00763F7C">
          <w:delText>content from these</w:delText>
        </w:r>
        <w:r w:rsidR="0034105D" w:rsidRPr="00F3373B" w:rsidDel="00763F7C">
          <w:delText xml:space="preserve"> </w:delText>
        </w:r>
        <w:r w:rsidR="00CD0F10" w:rsidRPr="00F3373B" w:rsidDel="00763F7C">
          <w:delText>reports</w:delText>
        </w:r>
        <w:r w:rsidRPr="00F3373B" w:rsidDel="00763F7C">
          <w:delText xml:space="preserve"> </w:delText>
        </w:r>
        <w:r w:rsidR="00CD0F10" w:rsidRPr="00F3373B" w:rsidDel="00763F7C">
          <w:delText>in</w:delText>
        </w:r>
        <w:r w:rsidRPr="00F3373B" w:rsidDel="00763F7C">
          <w:delText xml:space="preserve"> </w:delText>
        </w:r>
        <w:r w:rsidR="00CD0F10" w:rsidRPr="00F3373B" w:rsidDel="00763F7C">
          <w:delText>its research reports or other publications</w:delText>
        </w:r>
        <w:r w:rsidRPr="00F3373B" w:rsidDel="00763F7C">
          <w:delText>.</w:delText>
        </w:r>
      </w:del>
    </w:p>
    <w:p w14:paraId="6E79754B" w14:textId="0E6F1F26" w:rsidR="00D61ADB" w:rsidRPr="00F3373B" w:rsidDel="00763F7C" w:rsidRDefault="00D61ADB" w:rsidP="00B6500E">
      <w:pPr>
        <w:pStyle w:val="a3"/>
        <w:numPr>
          <w:ilvl w:val="1"/>
          <w:numId w:val="6"/>
        </w:numPr>
        <w:ind w:leftChars="0"/>
        <w:rPr>
          <w:del w:id="154" w:author="田村　香代子" w:date="2022-04-19T12:05:00Z"/>
          <w:b/>
          <w:bCs/>
        </w:rPr>
      </w:pPr>
      <w:del w:id="155" w:author="田村　香代子" w:date="2022-04-19T12:05:00Z">
        <w:r w:rsidRPr="00F3373B" w:rsidDel="00763F7C">
          <w:rPr>
            <w:rFonts w:hint="eastAsia"/>
            <w:b/>
            <w:bCs/>
          </w:rPr>
          <w:delText>A</w:delText>
        </w:r>
        <w:r w:rsidRPr="00F3373B" w:rsidDel="00763F7C">
          <w:rPr>
            <w:b/>
            <w:bCs/>
          </w:rPr>
          <w:delText>chievement report submission deadline</w:delText>
        </w:r>
      </w:del>
    </w:p>
    <w:p w14:paraId="1CF435C6" w14:textId="110E2DD8" w:rsidR="00182BAF" w:rsidRPr="00F3373B" w:rsidDel="00763F7C" w:rsidRDefault="00A26411" w:rsidP="00182BAF">
      <w:pPr>
        <w:pStyle w:val="a3"/>
        <w:ind w:leftChars="0" w:left="992"/>
        <w:rPr>
          <w:del w:id="156" w:author="田村　香代子" w:date="2022-04-19T12:05:00Z"/>
        </w:rPr>
      </w:pPr>
      <w:del w:id="157" w:author="田村　香代子" w:date="2022-04-19T12:05:00Z">
        <w:r w:rsidRPr="00F3373B" w:rsidDel="00763F7C">
          <w:delText>Achievement reports must be sent by email to the address listed below as an attachment in MS Word format within one month from the day following the last day of the program.</w:delText>
        </w:r>
      </w:del>
    </w:p>
    <w:p w14:paraId="151D4B1C" w14:textId="5CB14457" w:rsidR="00D61ADB" w:rsidRPr="00F3373B" w:rsidDel="00763F7C" w:rsidRDefault="00A26411" w:rsidP="00B6500E">
      <w:pPr>
        <w:pStyle w:val="a3"/>
        <w:numPr>
          <w:ilvl w:val="1"/>
          <w:numId w:val="6"/>
        </w:numPr>
        <w:ind w:leftChars="0"/>
        <w:rPr>
          <w:del w:id="158" w:author="田村　香代子" w:date="2022-04-19T12:05:00Z"/>
          <w:b/>
          <w:bCs/>
        </w:rPr>
      </w:pPr>
      <w:del w:id="159" w:author="田村　香代子" w:date="2022-04-19T12:05:00Z">
        <w:r w:rsidRPr="00F3373B" w:rsidDel="00763F7C">
          <w:rPr>
            <w:rFonts w:hint="eastAsia"/>
            <w:b/>
            <w:bCs/>
          </w:rPr>
          <w:delText>I</w:delText>
        </w:r>
        <w:r w:rsidRPr="00F3373B" w:rsidDel="00763F7C">
          <w:rPr>
            <w:b/>
            <w:bCs/>
          </w:rPr>
          <w:delText xml:space="preserve">ssuance of </w:delText>
        </w:r>
        <w:r w:rsidR="001A0A5A" w:rsidRPr="00F3373B" w:rsidDel="00763F7C">
          <w:rPr>
            <w:b/>
            <w:bCs/>
          </w:rPr>
          <w:delText xml:space="preserve">the </w:delText>
        </w:r>
        <w:r w:rsidRPr="00F3373B" w:rsidDel="00763F7C">
          <w:rPr>
            <w:b/>
            <w:bCs/>
          </w:rPr>
          <w:delText>MANABIYA</w:delText>
        </w:r>
        <w:r w:rsidR="00DA04A9" w:rsidRPr="00F3373B" w:rsidDel="00763F7C">
          <w:rPr>
            <w:b/>
            <w:bCs/>
          </w:rPr>
          <w:delText xml:space="preserve"> (ACADEMIC) </w:delText>
        </w:r>
        <w:r w:rsidR="001A0A5A" w:rsidRPr="00F3373B" w:rsidDel="00763F7C">
          <w:rPr>
            <w:b/>
            <w:bCs/>
          </w:rPr>
          <w:delText>c</w:delText>
        </w:r>
        <w:r w:rsidR="00DA04A9" w:rsidRPr="00F3373B" w:rsidDel="00763F7C">
          <w:rPr>
            <w:b/>
            <w:bCs/>
          </w:rPr>
          <w:delText>ertificate</w:delText>
        </w:r>
      </w:del>
    </w:p>
    <w:p w14:paraId="4FA093C2" w14:textId="2358D292" w:rsidR="001A0A5A" w:rsidRPr="00F3373B" w:rsidDel="00763F7C" w:rsidRDefault="001A0A5A" w:rsidP="00182BAF">
      <w:pPr>
        <w:pStyle w:val="a3"/>
        <w:ind w:leftChars="0" w:left="992"/>
        <w:rPr>
          <w:del w:id="160" w:author="田村　香代子" w:date="2022-04-19T12:05:00Z"/>
        </w:rPr>
      </w:pPr>
      <w:del w:id="161" w:author="田村　香代子" w:date="2022-04-19T12:05:00Z">
        <w:r w:rsidRPr="00F3373B" w:rsidDel="00763F7C">
          <w:delText xml:space="preserve">The MANABIYA (ACADEMIC) certificate will be issued to MANABIYA researchers as proof of completion of their study </w:delText>
        </w:r>
        <w:r w:rsidR="00D62060" w:rsidRPr="00F3373B" w:rsidDel="00763F7C">
          <w:delText>upon acceptance of</w:delText>
        </w:r>
        <w:r w:rsidRPr="00F3373B" w:rsidDel="00763F7C">
          <w:delText xml:space="preserve"> their report.</w:delText>
        </w:r>
      </w:del>
    </w:p>
    <w:p w14:paraId="6B63C144" w14:textId="5D68FB0C" w:rsidR="00DA04A9" w:rsidRPr="00F3373B" w:rsidDel="00763F7C" w:rsidRDefault="001A0A5A" w:rsidP="00B6500E">
      <w:pPr>
        <w:pStyle w:val="a3"/>
        <w:numPr>
          <w:ilvl w:val="1"/>
          <w:numId w:val="6"/>
        </w:numPr>
        <w:ind w:leftChars="0"/>
        <w:rPr>
          <w:del w:id="162" w:author="田村　香代子" w:date="2022-04-19T12:05:00Z"/>
          <w:b/>
          <w:bCs/>
        </w:rPr>
      </w:pPr>
      <w:del w:id="163" w:author="田村　香代子" w:date="2022-04-19T12:05:00Z">
        <w:r w:rsidRPr="00F3373B" w:rsidDel="00763F7C">
          <w:rPr>
            <w:rFonts w:hint="eastAsia"/>
            <w:b/>
            <w:bCs/>
          </w:rPr>
          <w:delText>P</w:delText>
        </w:r>
        <w:r w:rsidRPr="00F3373B" w:rsidDel="00763F7C">
          <w:rPr>
            <w:b/>
            <w:bCs/>
          </w:rPr>
          <w:delText>ublication of research achievements</w:delText>
        </w:r>
      </w:del>
    </w:p>
    <w:p w14:paraId="61441BF6" w14:textId="5057493D" w:rsidR="006852DA" w:rsidRPr="00F3373B" w:rsidDel="00763F7C" w:rsidRDefault="00170A4D" w:rsidP="006852DA">
      <w:pPr>
        <w:pStyle w:val="a3"/>
        <w:ind w:leftChars="0" w:left="992"/>
        <w:rPr>
          <w:del w:id="164" w:author="田村　香代子" w:date="2022-04-19T12:05:00Z"/>
        </w:rPr>
      </w:pPr>
      <w:del w:id="165" w:author="田村　香代子" w:date="2022-04-19T12:05:00Z">
        <w:r w:rsidRPr="00F3373B" w:rsidDel="00763F7C">
          <w:rPr>
            <w:rFonts w:hint="eastAsia"/>
          </w:rPr>
          <w:delText>M</w:delText>
        </w:r>
        <w:r w:rsidRPr="00F3373B" w:rsidDel="00763F7C">
          <w:delText xml:space="preserve">ANABIYA researchers should inform the </w:delText>
        </w:r>
        <w:r w:rsidR="000369E0" w:rsidRPr="00F3373B" w:rsidDel="00763F7C">
          <w:delText xml:space="preserve">person in charge of this </w:delText>
        </w:r>
        <w:r w:rsidRPr="00F3373B" w:rsidDel="00763F7C">
          <w:delText xml:space="preserve">program in advance </w:delText>
        </w:r>
        <w:r w:rsidR="00D62060" w:rsidRPr="00F3373B" w:rsidDel="00763F7C">
          <w:delText>when</w:delText>
        </w:r>
        <w:r w:rsidRPr="00F3373B" w:rsidDel="00763F7C">
          <w:delText xml:space="preserve"> they publish research findings obtained using the techniques learned at ICReDD in academic papers, etc. Please </w:delText>
        </w:r>
        <w:r w:rsidR="006852DA" w:rsidRPr="00F3373B" w:rsidDel="00763F7C">
          <w:delText xml:space="preserve">clearly state in the publication that the techniques </w:delText>
        </w:r>
        <w:r w:rsidRPr="00F3373B" w:rsidDel="00763F7C">
          <w:delText>learned</w:delText>
        </w:r>
        <w:r w:rsidR="006852DA" w:rsidRPr="00F3373B" w:rsidDel="00763F7C">
          <w:delText xml:space="preserve"> at ICReDD have been used. An example acknowledgement is shown below.</w:delText>
        </w:r>
      </w:del>
    </w:p>
    <w:p w14:paraId="1F25F126" w14:textId="3FA19B80" w:rsidR="006852DA" w:rsidRPr="00F3373B" w:rsidDel="00763F7C" w:rsidRDefault="006852DA" w:rsidP="006852DA">
      <w:pPr>
        <w:pStyle w:val="a3"/>
        <w:ind w:leftChars="0" w:left="992"/>
        <w:rPr>
          <w:del w:id="166" w:author="田村　香代子" w:date="2022-04-19T12:05:00Z"/>
        </w:rPr>
      </w:pPr>
    </w:p>
    <w:p w14:paraId="73673B38" w14:textId="72273CE7" w:rsidR="006852DA" w:rsidRPr="00F3373B" w:rsidDel="00763F7C" w:rsidRDefault="006852DA" w:rsidP="006852DA">
      <w:pPr>
        <w:pStyle w:val="a3"/>
        <w:ind w:leftChars="0" w:left="992"/>
        <w:rPr>
          <w:del w:id="167" w:author="田村　香代子" w:date="2022-04-19T12:05:00Z"/>
        </w:rPr>
      </w:pPr>
      <w:del w:id="168" w:author="田村　香代子" w:date="2022-04-19T12:05:00Z">
        <w:r w:rsidRPr="00F3373B" w:rsidDel="00763F7C">
          <w:rPr>
            <w:rFonts w:hint="eastAsia"/>
          </w:rPr>
          <w:delText>E</w:delText>
        </w:r>
        <w:r w:rsidRPr="00F3373B" w:rsidDel="00763F7C">
          <w:delText>xample acknowledgement:</w:delText>
        </w:r>
      </w:del>
    </w:p>
    <w:p w14:paraId="375EC595" w14:textId="4189E168" w:rsidR="006852DA" w:rsidRPr="00F3373B" w:rsidDel="00763F7C" w:rsidRDefault="00676001" w:rsidP="006852DA">
      <w:pPr>
        <w:pStyle w:val="a3"/>
        <w:ind w:leftChars="0" w:left="992"/>
        <w:rPr>
          <w:del w:id="169" w:author="田村　香代子" w:date="2022-04-19T12:05:00Z"/>
          <w:rFonts w:cs="Arial"/>
        </w:rPr>
      </w:pPr>
      <w:del w:id="170" w:author="田村　香代子" w:date="2022-04-19T12:05:00Z">
        <w:r w:rsidRPr="00F3373B" w:rsidDel="00763F7C">
          <w:rPr>
            <w:rFonts w:cs="Arial"/>
          </w:rPr>
          <w:delText>In this study, “</w:delText>
        </w:r>
        <w:r w:rsidRPr="00F3373B" w:rsidDel="00763F7C">
          <w:rPr>
            <w:rFonts w:cs="Arial"/>
            <w:i/>
            <w:iCs/>
          </w:rPr>
          <w:delText>your name</w:delText>
        </w:r>
        <w:r w:rsidRPr="00F3373B" w:rsidDel="00763F7C">
          <w:rPr>
            <w:rFonts w:cs="Arial"/>
          </w:rPr>
          <w:delText>” used “</w:delText>
        </w:r>
        <w:r w:rsidRPr="00F3373B" w:rsidDel="00763F7C">
          <w:rPr>
            <w:rFonts w:cs="Arial"/>
            <w:i/>
            <w:iCs/>
          </w:rPr>
          <w:delText>the techniques</w:delText>
        </w:r>
        <w:r w:rsidRPr="00F3373B" w:rsidDel="00763F7C">
          <w:rPr>
            <w:rFonts w:cs="Arial"/>
          </w:rPr>
          <w:delText xml:space="preserve">” learned </w:delText>
        </w:r>
        <w:r w:rsidR="00DF2503" w:rsidDel="00763F7C">
          <w:rPr>
            <w:rFonts w:cs="Arial"/>
          </w:rPr>
          <w:delText xml:space="preserve">during the MANABIYA program </w:delText>
        </w:r>
        <w:r w:rsidRPr="00F3373B" w:rsidDel="00763F7C">
          <w:rPr>
            <w:rFonts w:cs="Arial"/>
          </w:rPr>
          <w:delText>at the Institute for Chemical Reaction Design and Discovery (ICReDD), Hokkaido University, which was established by World Premier International Research Initiative (WPI), MEXT, Japan.</w:delText>
        </w:r>
      </w:del>
    </w:p>
    <w:p w14:paraId="5A0BE547" w14:textId="3691AF73" w:rsidR="006852DA" w:rsidRPr="00F3373B" w:rsidDel="00763F7C" w:rsidRDefault="006852DA" w:rsidP="006852DA">
      <w:pPr>
        <w:pStyle w:val="a3"/>
        <w:ind w:leftChars="0" w:left="992"/>
        <w:rPr>
          <w:del w:id="171" w:author="田村　香代子" w:date="2022-04-19T12:05:00Z"/>
        </w:rPr>
      </w:pPr>
      <w:del w:id="172" w:author="田村　香代子" w:date="2022-04-19T12:05:00Z">
        <w:r w:rsidRPr="00F3373B" w:rsidDel="00763F7C">
          <w:rPr>
            <w:rFonts w:hint="eastAsia"/>
          </w:rPr>
          <w:delText>*</w:delText>
        </w:r>
        <w:r w:rsidRPr="00F3373B" w:rsidDel="00763F7C">
          <w:delText>Please change “</w:delText>
        </w:r>
        <w:r w:rsidRPr="00F3373B" w:rsidDel="00763F7C">
          <w:rPr>
            <w:i/>
            <w:iCs/>
          </w:rPr>
          <w:delText>your name</w:delText>
        </w:r>
        <w:r w:rsidRPr="00F3373B" w:rsidDel="00763F7C">
          <w:delText>” and “</w:delText>
        </w:r>
        <w:r w:rsidRPr="00F3373B" w:rsidDel="00763F7C">
          <w:rPr>
            <w:i/>
            <w:iCs/>
          </w:rPr>
          <w:delText>the technique</w:delText>
        </w:r>
        <w:r w:rsidRPr="00F3373B" w:rsidDel="00763F7C">
          <w:delText>” as appropriate.</w:delText>
        </w:r>
      </w:del>
    </w:p>
    <w:p w14:paraId="1514D41E" w14:textId="0E04A7CC" w:rsidR="001A0A5A" w:rsidRPr="00F3373B" w:rsidDel="00763F7C" w:rsidRDefault="001A0A5A" w:rsidP="009B5D77">
      <w:pPr>
        <w:rPr>
          <w:del w:id="173" w:author="田村　香代子" w:date="2022-04-19T12:05:00Z"/>
        </w:rPr>
      </w:pPr>
    </w:p>
    <w:p w14:paraId="7F4B32DC" w14:textId="60821740" w:rsidR="00B6500E" w:rsidRPr="00F3373B" w:rsidDel="00763F7C" w:rsidRDefault="00F371E4" w:rsidP="007B7F28">
      <w:pPr>
        <w:pStyle w:val="a3"/>
        <w:numPr>
          <w:ilvl w:val="0"/>
          <w:numId w:val="1"/>
        </w:numPr>
        <w:ind w:leftChars="0"/>
        <w:rPr>
          <w:del w:id="174" w:author="田村　香代子" w:date="2022-04-19T12:05:00Z"/>
          <w:b/>
          <w:bCs/>
        </w:rPr>
      </w:pPr>
      <w:del w:id="175" w:author="田村　香代子" w:date="2022-04-19T12:05:00Z">
        <w:r w:rsidRPr="00F3373B" w:rsidDel="00763F7C">
          <w:rPr>
            <w:b/>
            <w:bCs/>
          </w:rPr>
          <w:delText xml:space="preserve">Where to </w:delText>
        </w:r>
        <w:r w:rsidR="002928C7" w:rsidDel="00763F7C">
          <w:rPr>
            <w:b/>
            <w:bCs/>
          </w:rPr>
          <w:delText>A</w:delText>
        </w:r>
        <w:r w:rsidRPr="00F3373B" w:rsidDel="00763F7C">
          <w:rPr>
            <w:b/>
            <w:bCs/>
          </w:rPr>
          <w:delText xml:space="preserve">pply &amp; </w:delText>
        </w:r>
        <w:r w:rsidR="009B5D77" w:rsidRPr="00F3373B" w:rsidDel="00763F7C">
          <w:rPr>
            <w:b/>
            <w:bCs/>
          </w:rPr>
          <w:delText>Contact</w:delText>
        </w:r>
      </w:del>
    </w:p>
    <w:p w14:paraId="752AF49A" w14:textId="4541104E" w:rsidR="000369E0" w:rsidRPr="00F3373B" w:rsidDel="00763F7C" w:rsidRDefault="000369E0" w:rsidP="009B5D77">
      <w:pPr>
        <w:pStyle w:val="a3"/>
        <w:ind w:leftChars="0" w:left="420"/>
        <w:rPr>
          <w:del w:id="176" w:author="田村　香代子" w:date="2022-04-19T12:05:00Z"/>
        </w:rPr>
      </w:pPr>
      <w:del w:id="177" w:author="田村　香代子" w:date="2022-04-19T12:05:00Z">
        <w:r w:rsidRPr="00F3373B" w:rsidDel="00763F7C">
          <w:delText>Person in charge of this program:</w:delText>
        </w:r>
      </w:del>
    </w:p>
    <w:p w14:paraId="15255C41" w14:textId="7DB82A81" w:rsidR="009B5D77" w:rsidRPr="00F3373B" w:rsidDel="00763F7C" w:rsidRDefault="00523D12" w:rsidP="009B5D77">
      <w:pPr>
        <w:pStyle w:val="a3"/>
        <w:ind w:leftChars="0" w:left="420"/>
        <w:rPr>
          <w:del w:id="178" w:author="田村　香代子" w:date="2022-04-19T12:05:00Z"/>
        </w:rPr>
      </w:pPr>
      <w:del w:id="179" w:author="田村　香代子" w:date="2022-04-19T12:05:00Z">
        <w:r w:rsidRPr="00F3373B" w:rsidDel="00763F7C">
          <w:delText xml:space="preserve">Yasunori </w:delText>
        </w:r>
        <w:r w:rsidR="009B5D77" w:rsidRPr="00F3373B" w:rsidDel="00763F7C">
          <w:rPr>
            <w:rFonts w:hint="eastAsia"/>
          </w:rPr>
          <w:delText>Y</w:delText>
        </w:r>
        <w:r w:rsidR="009B5D77" w:rsidRPr="00F3373B" w:rsidDel="00763F7C">
          <w:delText xml:space="preserve">amamoto, </w:delText>
        </w:r>
        <w:r w:rsidRPr="00F3373B" w:rsidDel="00763F7C">
          <w:delText>Associate Professor</w:delText>
        </w:r>
      </w:del>
    </w:p>
    <w:p w14:paraId="343A19DF" w14:textId="44498175" w:rsidR="009B5D77" w:rsidRPr="00F3373B" w:rsidDel="00763F7C" w:rsidRDefault="009B5D77" w:rsidP="009B5D77">
      <w:pPr>
        <w:pStyle w:val="a3"/>
        <w:ind w:leftChars="0" w:left="420"/>
        <w:rPr>
          <w:del w:id="180" w:author="田村　香代子" w:date="2022-04-19T12:05:00Z"/>
        </w:rPr>
      </w:pPr>
      <w:del w:id="181" w:author="田村　香代子" w:date="2022-04-19T12:05:00Z">
        <w:r w:rsidRPr="00F3373B" w:rsidDel="00763F7C">
          <w:delText>Administrative Office of ICReDD, Creative Research Institution of Hokkaido University</w:delText>
        </w:r>
      </w:del>
    </w:p>
    <w:p w14:paraId="33FF59A1" w14:textId="06FE5E8D" w:rsidR="009B5D77" w:rsidRPr="00F3373B" w:rsidDel="00763F7C" w:rsidRDefault="009B5D77" w:rsidP="009B5D77">
      <w:pPr>
        <w:pStyle w:val="a3"/>
        <w:ind w:leftChars="0" w:left="420"/>
        <w:rPr>
          <w:del w:id="182" w:author="田村　香代子" w:date="2022-04-19T12:05:00Z"/>
        </w:rPr>
      </w:pPr>
      <w:del w:id="183" w:author="田村　香代子" w:date="2022-04-19T12:05:00Z">
        <w:r w:rsidRPr="00F3373B" w:rsidDel="00763F7C">
          <w:rPr>
            <w:rFonts w:hint="eastAsia"/>
          </w:rPr>
          <w:delText>E</w:delText>
        </w:r>
        <w:r w:rsidRPr="00F3373B" w:rsidDel="00763F7C">
          <w:delText xml:space="preserve">mail: </w:delText>
        </w:r>
        <w:r w:rsidR="00763F7C" w:rsidDel="00763F7C">
          <w:fldChar w:fldCharType="begin"/>
        </w:r>
        <w:r w:rsidR="00763F7C" w:rsidDel="00763F7C">
          <w:delInstrText xml:space="preserve"> HYPERLINK "mailto:manabiya@icredd.hokudai.ac.jp" </w:delInstrText>
        </w:r>
        <w:r w:rsidR="00763F7C" w:rsidDel="00763F7C">
          <w:fldChar w:fldCharType="separate"/>
        </w:r>
        <w:r w:rsidRPr="00F3373B" w:rsidDel="00763F7C">
          <w:rPr>
            <w:rStyle w:val="a4"/>
          </w:rPr>
          <w:delText>manabiya@icredd.hokudai.ac.jp</w:delText>
        </w:r>
        <w:r w:rsidR="00763F7C" w:rsidDel="00763F7C">
          <w:rPr>
            <w:rStyle w:val="a4"/>
          </w:rPr>
          <w:fldChar w:fldCharType="end"/>
        </w:r>
      </w:del>
    </w:p>
    <w:p w14:paraId="4D4BC4FE" w14:textId="5F62160B" w:rsidR="009B5D77" w:rsidRPr="00F3373B" w:rsidDel="00763F7C" w:rsidRDefault="00D62060" w:rsidP="009B5D77">
      <w:pPr>
        <w:pStyle w:val="a3"/>
        <w:ind w:leftChars="0" w:left="420"/>
        <w:rPr>
          <w:del w:id="184" w:author="田村　香代子" w:date="2022-04-19T12:05:00Z"/>
        </w:rPr>
      </w:pPr>
      <w:del w:id="185" w:author="田村　香代子" w:date="2022-04-19T12:05:00Z">
        <w:r w:rsidRPr="00F3373B" w:rsidDel="00763F7C">
          <w:rPr>
            <w:rFonts w:hint="eastAsia"/>
          </w:rPr>
          <w:delText>T</w:delText>
        </w:r>
        <w:r w:rsidRPr="00F3373B" w:rsidDel="00763F7C">
          <w:delText>el. +81-11-706-9641</w:delText>
        </w:r>
      </w:del>
    </w:p>
    <w:p w14:paraId="7183D396" w14:textId="4F0DA698" w:rsidR="00523D12" w:rsidRPr="00F3373B" w:rsidDel="00763F7C" w:rsidRDefault="00523D12">
      <w:pPr>
        <w:widowControl/>
        <w:jc w:val="left"/>
        <w:rPr>
          <w:del w:id="186" w:author="田村　香代子" w:date="2022-04-19T12:05:00Z"/>
        </w:rPr>
      </w:pPr>
      <w:del w:id="187" w:author="田村　香代子" w:date="2022-04-19T12:05:00Z">
        <w:r w:rsidRPr="00F3373B" w:rsidDel="00763F7C">
          <w:br w:type="page"/>
        </w:r>
      </w:del>
    </w:p>
    <w:p w14:paraId="77056C5E" w14:textId="410EF9E8" w:rsidR="00523D12" w:rsidRPr="00F3373B" w:rsidDel="00763F7C" w:rsidRDefault="00523D12" w:rsidP="00523D12">
      <w:pPr>
        <w:spacing w:line="360" w:lineRule="exact"/>
        <w:jc w:val="left"/>
        <w:rPr>
          <w:del w:id="188" w:author="田村　香代子" w:date="2022-04-19T12:05:00Z"/>
          <w:rFonts w:eastAsiaTheme="majorHAnsi" w:cs="Arial"/>
          <w:b/>
          <w:sz w:val="24"/>
          <w:szCs w:val="24"/>
        </w:rPr>
      </w:pPr>
      <w:bookmarkStart w:id="189" w:name="_Hlk32500338"/>
      <w:del w:id="190" w:author="田村　香代子" w:date="2022-04-19T12:05:00Z">
        <w:r w:rsidRPr="00F3373B" w:rsidDel="00763F7C">
          <w:rPr>
            <w:rFonts w:eastAsiaTheme="majorHAnsi" w:cs="Arial"/>
            <w:b/>
            <w:sz w:val="24"/>
            <w:szCs w:val="24"/>
          </w:rPr>
          <w:delText>Form 1</w:delText>
        </w:r>
      </w:del>
    </w:p>
    <w:p w14:paraId="1CF709E5" w14:textId="76960003" w:rsidR="00523D12" w:rsidRPr="00F3373B" w:rsidDel="00763F7C" w:rsidRDefault="00523D12" w:rsidP="00523D12">
      <w:pPr>
        <w:spacing w:line="360" w:lineRule="exact"/>
        <w:jc w:val="center"/>
        <w:rPr>
          <w:del w:id="191" w:author="田村　香代子" w:date="2022-04-19T12:05:00Z"/>
          <w:rFonts w:eastAsiaTheme="majorHAnsi" w:cs="Arial"/>
          <w:b/>
          <w:sz w:val="24"/>
          <w:szCs w:val="24"/>
        </w:rPr>
      </w:pPr>
    </w:p>
    <w:p w14:paraId="2E1D9766" w14:textId="5397CF72" w:rsidR="00523D12" w:rsidRPr="00F3373B" w:rsidDel="00763F7C" w:rsidRDefault="00523D12" w:rsidP="00523D12">
      <w:pPr>
        <w:spacing w:line="360" w:lineRule="exact"/>
        <w:jc w:val="center"/>
        <w:rPr>
          <w:del w:id="192" w:author="田村　香代子" w:date="2022-04-19T12:05:00Z"/>
          <w:rFonts w:eastAsiaTheme="majorHAnsi" w:cs="Arial"/>
          <w:b/>
          <w:sz w:val="24"/>
          <w:szCs w:val="24"/>
        </w:rPr>
      </w:pPr>
      <w:del w:id="193" w:author="田村　香代子" w:date="2022-04-19T12:05:00Z">
        <w:r w:rsidRPr="00F3373B" w:rsidDel="00763F7C">
          <w:rPr>
            <w:rFonts w:eastAsiaTheme="majorHAnsi" w:cs="Arial"/>
            <w:b/>
            <w:sz w:val="24"/>
            <w:szCs w:val="24"/>
          </w:rPr>
          <w:delText>Institute for Chemical Reaction Design and Discovery (</w:delText>
        </w:r>
        <w:r w:rsidRPr="00F3373B" w:rsidDel="00763F7C">
          <w:rPr>
            <w:rFonts w:eastAsiaTheme="majorHAnsi" w:cs="Arial"/>
            <w:b/>
            <w:sz w:val="24"/>
            <w:szCs w:val="24"/>
            <w:lang w:eastAsia="zh-TW"/>
          </w:rPr>
          <w:delText>ICReDD)</w:delText>
        </w:r>
      </w:del>
    </w:p>
    <w:p w14:paraId="4045EC40" w14:textId="0E1E81A9" w:rsidR="00523D12" w:rsidRPr="00F3373B" w:rsidDel="00763F7C" w:rsidRDefault="00523D12" w:rsidP="00523D12">
      <w:pPr>
        <w:spacing w:line="360" w:lineRule="exact"/>
        <w:jc w:val="center"/>
        <w:rPr>
          <w:del w:id="194" w:author="田村　香代子" w:date="2022-04-19T12:05:00Z"/>
          <w:rFonts w:eastAsiaTheme="majorHAnsi" w:cs="Arial"/>
          <w:b/>
          <w:sz w:val="28"/>
          <w:szCs w:val="28"/>
          <w:lang w:eastAsia="zh-TW"/>
        </w:rPr>
      </w:pPr>
      <w:del w:id="195" w:author="田村　香代子" w:date="2022-04-19T12:05:00Z">
        <w:r w:rsidRPr="00F3373B" w:rsidDel="00763F7C">
          <w:rPr>
            <w:rFonts w:eastAsiaTheme="majorHAnsi" w:cs="Arial"/>
            <w:b/>
            <w:sz w:val="24"/>
            <w:szCs w:val="24"/>
          </w:rPr>
          <w:delText xml:space="preserve">Creative Research Institution, Hokkaido University </w:delText>
        </w:r>
      </w:del>
    </w:p>
    <w:p w14:paraId="55851A52" w14:textId="438D87D4" w:rsidR="00523D12" w:rsidRPr="00F3373B" w:rsidDel="00763F7C" w:rsidRDefault="00897C87" w:rsidP="0047709A">
      <w:pPr>
        <w:spacing w:line="360" w:lineRule="exact"/>
        <w:jc w:val="center"/>
        <w:rPr>
          <w:del w:id="196" w:author="田村　香代子" w:date="2022-04-19T12:05:00Z"/>
          <w:rFonts w:eastAsiaTheme="majorHAnsi" w:cs="Arial"/>
          <w:b/>
          <w:sz w:val="28"/>
          <w:szCs w:val="28"/>
        </w:rPr>
      </w:pPr>
      <w:del w:id="197" w:author="田村　香代子" w:date="2022-04-19T12:05:00Z">
        <w:r w:rsidRPr="00F3373B" w:rsidDel="00763F7C">
          <w:rPr>
            <w:rFonts w:eastAsiaTheme="majorHAnsi" w:cs="Arial"/>
            <w:b/>
            <w:sz w:val="28"/>
            <w:szCs w:val="28"/>
          </w:rPr>
          <w:delText>Academic Year 202</w:delText>
        </w:r>
        <w:r w:rsidR="00AA55BE" w:rsidRPr="00F3373B" w:rsidDel="00763F7C">
          <w:rPr>
            <w:rFonts w:eastAsiaTheme="majorHAnsi" w:cs="Arial"/>
            <w:b/>
            <w:sz w:val="28"/>
            <w:szCs w:val="28"/>
          </w:rPr>
          <w:delText>2</w:delText>
        </w:r>
        <w:r w:rsidR="0047709A" w:rsidRPr="00F3373B" w:rsidDel="00763F7C">
          <w:rPr>
            <w:rFonts w:eastAsiaTheme="majorHAnsi" w:cs="Arial" w:hint="eastAsia"/>
            <w:b/>
            <w:sz w:val="28"/>
            <w:szCs w:val="28"/>
          </w:rPr>
          <w:delText xml:space="preserve"> </w:delText>
        </w:r>
        <w:r w:rsidR="00523D12" w:rsidRPr="00F3373B" w:rsidDel="00763F7C">
          <w:rPr>
            <w:rFonts w:eastAsiaTheme="majorHAnsi" w:cs="Arial"/>
            <w:b/>
            <w:sz w:val="28"/>
            <w:szCs w:val="28"/>
          </w:rPr>
          <w:delText>MANABIYA (ACADEMIC) Application Form</w:delText>
        </w:r>
      </w:del>
    </w:p>
    <w:p w14:paraId="6E4F8D75" w14:textId="27A09660" w:rsidR="00523D12" w:rsidRPr="00F3373B" w:rsidDel="00763F7C" w:rsidRDefault="00523D12" w:rsidP="00523D12">
      <w:pPr>
        <w:rPr>
          <w:del w:id="198" w:author="田村　香代子" w:date="2022-04-19T12:05:00Z"/>
          <w:rFonts w:eastAsiaTheme="majorHAnsi" w:cs="Arial"/>
        </w:rPr>
      </w:pPr>
    </w:p>
    <w:p w14:paraId="22D8A997" w14:textId="12420D41" w:rsidR="00523D12" w:rsidRPr="00F3373B" w:rsidDel="00763F7C" w:rsidRDefault="00523D12" w:rsidP="00AA55BE">
      <w:pPr>
        <w:jc w:val="right"/>
        <w:rPr>
          <w:del w:id="199" w:author="田村　香代子" w:date="2022-04-19T12:05:00Z"/>
          <w:rFonts w:eastAsiaTheme="majorHAnsi" w:cs="Arial"/>
          <w:sz w:val="22"/>
        </w:rPr>
      </w:pPr>
      <w:del w:id="200" w:author="田村　香代子" w:date="2022-04-19T12:05:00Z">
        <w:r w:rsidRPr="00F3373B" w:rsidDel="00763F7C">
          <w:rPr>
            <w:rFonts w:eastAsiaTheme="majorHAnsi" w:cs="Arial"/>
            <w:sz w:val="22"/>
          </w:rPr>
          <w:delText>Date: DD/MM/YYYY</w:delText>
        </w:r>
      </w:del>
    </w:p>
    <w:p w14:paraId="6CEED4AD" w14:textId="145B5B8E" w:rsidR="00523D12" w:rsidRPr="00F3373B" w:rsidDel="00763F7C" w:rsidRDefault="00523D12" w:rsidP="00523D12">
      <w:pPr>
        <w:rPr>
          <w:del w:id="201" w:author="田村　香代子" w:date="2022-04-19T12:05:00Z"/>
          <w:rFonts w:eastAsiaTheme="majorHAnsi" w:cs="Arial"/>
          <w:sz w:val="22"/>
        </w:rPr>
      </w:pPr>
      <w:del w:id="202" w:author="田村　香代子" w:date="2022-04-19T12:05:00Z">
        <w:r w:rsidRPr="00F3373B" w:rsidDel="00763F7C">
          <w:rPr>
            <w:rFonts w:eastAsiaTheme="majorHAnsi" w:cs="Arial"/>
            <w:sz w:val="22"/>
          </w:rPr>
          <w:delText>To Satoshi Maeda</w:delText>
        </w:r>
      </w:del>
    </w:p>
    <w:p w14:paraId="2161F459" w14:textId="56396679" w:rsidR="00523D12" w:rsidRPr="00F3373B" w:rsidDel="00763F7C" w:rsidRDefault="00523D12" w:rsidP="00523D12">
      <w:pPr>
        <w:rPr>
          <w:del w:id="203" w:author="田村　香代子" w:date="2022-04-19T12:05:00Z"/>
          <w:rFonts w:eastAsiaTheme="majorHAnsi" w:cs="Arial"/>
          <w:sz w:val="22"/>
        </w:rPr>
      </w:pPr>
      <w:del w:id="204" w:author="田村　香代子" w:date="2022-04-19T12:05:00Z">
        <w:r w:rsidRPr="00F3373B" w:rsidDel="00763F7C">
          <w:rPr>
            <w:rFonts w:eastAsiaTheme="majorHAnsi" w:cs="Arial"/>
            <w:sz w:val="22"/>
          </w:rPr>
          <w:delText>Director</w:delText>
        </w:r>
      </w:del>
    </w:p>
    <w:p w14:paraId="256FCCF9" w14:textId="3D2FFBB8" w:rsidR="00AA55BE" w:rsidRPr="00F3373B" w:rsidDel="00763F7C" w:rsidRDefault="00523D12" w:rsidP="00523D12">
      <w:pPr>
        <w:rPr>
          <w:del w:id="205" w:author="田村　香代子" w:date="2022-04-19T12:05:00Z"/>
          <w:rFonts w:eastAsiaTheme="majorHAnsi" w:cs="Arial"/>
          <w:sz w:val="22"/>
        </w:rPr>
      </w:pPr>
      <w:del w:id="206" w:author="田村　香代子" w:date="2022-04-19T12:05:00Z">
        <w:r w:rsidRPr="00F3373B" w:rsidDel="00763F7C">
          <w:rPr>
            <w:rFonts w:eastAsiaTheme="majorHAnsi" w:cs="Arial"/>
            <w:sz w:val="22"/>
          </w:rPr>
          <w:delText>Institute for Chemical Reaction Design and Discovery</w:delText>
        </w:r>
      </w:del>
    </w:p>
    <w:p w14:paraId="68817C23" w14:textId="147B2633" w:rsidR="00523D12" w:rsidRPr="00F3373B" w:rsidDel="00763F7C" w:rsidRDefault="00523D12" w:rsidP="00523D12">
      <w:pPr>
        <w:rPr>
          <w:del w:id="207" w:author="田村　香代子" w:date="2022-04-19T12:05:00Z"/>
          <w:rFonts w:eastAsiaTheme="majorHAnsi" w:cs="Arial"/>
          <w:sz w:val="22"/>
        </w:rPr>
      </w:pPr>
      <w:del w:id="208" w:author="田村　香代子" w:date="2022-04-19T12:05:00Z">
        <w:r w:rsidRPr="00F3373B" w:rsidDel="00763F7C">
          <w:rPr>
            <w:rFonts w:eastAsiaTheme="majorHAnsi" w:cs="Arial"/>
            <w:sz w:val="22"/>
          </w:rPr>
          <w:delText>Hokkaido University</w:delText>
        </w:r>
        <w:bookmarkEnd w:id="189"/>
      </w:del>
    </w:p>
    <w:p w14:paraId="4BDB5D63" w14:textId="53751C09" w:rsidR="00523D12" w:rsidRPr="00F3373B" w:rsidDel="00763F7C" w:rsidRDefault="00523D12" w:rsidP="00523D12">
      <w:pPr>
        <w:rPr>
          <w:del w:id="209" w:author="田村　香代子" w:date="2022-04-19T12:05:00Z"/>
          <w:rFonts w:eastAsiaTheme="majorHAnsi" w:cs="Arial"/>
          <w:sz w:val="22"/>
        </w:rPr>
      </w:pPr>
      <w:bookmarkStart w:id="210" w:name="_Hlk32500609"/>
    </w:p>
    <w:p w14:paraId="5057A9C0" w14:textId="29361B57" w:rsidR="00523D12" w:rsidRPr="00F3373B" w:rsidDel="00763F7C" w:rsidRDefault="00523D12" w:rsidP="00AA55BE">
      <w:pPr>
        <w:ind w:firstLineChars="250" w:firstLine="550"/>
        <w:rPr>
          <w:del w:id="211" w:author="田村　香代子" w:date="2022-04-19T12:05:00Z"/>
          <w:rFonts w:eastAsiaTheme="majorHAnsi" w:cs="Arial"/>
          <w:sz w:val="22"/>
        </w:rPr>
      </w:pPr>
      <w:del w:id="212" w:author="田村　香代子" w:date="2022-04-19T12:05:00Z">
        <w:r w:rsidRPr="00F3373B" w:rsidDel="00763F7C">
          <w:rPr>
            <w:rFonts w:eastAsiaTheme="majorHAnsi" w:cs="Arial"/>
            <w:sz w:val="22"/>
          </w:rPr>
          <w:delText xml:space="preserve">I </w:delText>
        </w:r>
        <w:r w:rsidR="00327AE4" w:rsidRPr="00F3373B" w:rsidDel="00763F7C">
          <w:rPr>
            <w:rFonts w:eastAsiaTheme="majorHAnsi" w:cs="Arial"/>
            <w:sz w:val="22"/>
          </w:rPr>
          <w:delText>underst</w:delText>
        </w:r>
        <w:r w:rsidR="00327AE4" w:rsidDel="00763F7C">
          <w:rPr>
            <w:rFonts w:eastAsiaTheme="majorHAnsi" w:cs="Arial"/>
            <w:sz w:val="22"/>
          </w:rPr>
          <w:delText xml:space="preserve">and </w:delText>
        </w:r>
        <w:r w:rsidR="00A416E5" w:rsidRPr="00F3373B" w:rsidDel="00763F7C">
          <w:rPr>
            <w:rFonts w:eastAsiaTheme="majorHAnsi" w:cs="Arial"/>
            <w:sz w:val="22"/>
          </w:rPr>
          <w:delText>and accept the Academic Year 202</w:delText>
        </w:r>
        <w:r w:rsidR="00AA55BE" w:rsidRPr="00F3373B" w:rsidDel="00763F7C">
          <w:rPr>
            <w:rFonts w:eastAsiaTheme="majorHAnsi" w:cs="Arial"/>
            <w:sz w:val="22"/>
          </w:rPr>
          <w:delText>2</w:delText>
        </w:r>
        <w:r w:rsidR="00A416E5" w:rsidRPr="00F3373B" w:rsidDel="00763F7C">
          <w:rPr>
            <w:rFonts w:eastAsiaTheme="majorHAnsi" w:cs="Arial"/>
            <w:sz w:val="22"/>
          </w:rPr>
          <w:delText xml:space="preserve"> MANABIYA (ACADEMIC) Application Guidelines</w:delText>
        </w:r>
        <w:r w:rsidR="00D62060" w:rsidRPr="00F3373B" w:rsidDel="00763F7C">
          <w:rPr>
            <w:rFonts w:eastAsiaTheme="majorHAnsi" w:cs="Arial"/>
            <w:sz w:val="22"/>
          </w:rPr>
          <w:delText xml:space="preserve">. I </w:delText>
        </w:r>
        <w:r w:rsidRPr="00F3373B" w:rsidDel="00763F7C">
          <w:rPr>
            <w:rFonts w:eastAsiaTheme="majorHAnsi" w:cs="Arial"/>
            <w:sz w:val="22"/>
          </w:rPr>
          <w:delText xml:space="preserve">hereby apply for </w:delText>
        </w:r>
        <w:r w:rsidR="00D62060" w:rsidRPr="00F3373B" w:rsidDel="00763F7C">
          <w:rPr>
            <w:rFonts w:eastAsiaTheme="majorHAnsi" w:cs="Arial"/>
            <w:sz w:val="22"/>
          </w:rPr>
          <w:delText>MANABIYA (ACADEMIC) as described below</w:delText>
        </w:r>
        <w:r w:rsidRPr="00F3373B" w:rsidDel="00763F7C">
          <w:rPr>
            <w:rFonts w:eastAsiaTheme="majorHAnsi" w:cs="Arial"/>
            <w:sz w:val="22"/>
          </w:rPr>
          <w:delText>.</w:delText>
        </w:r>
        <w:bookmarkEnd w:id="210"/>
      </w:del>
    </w:p>
    <w:p w14:paraId="4E18014B" w14:textId="1BC3A76F" w:rsidR="00523D12" w:rsidRPr="00F3373B" w:rsidDel="00763F7C" w:rsidRDefault="00523D12" w:rsidP="00523D12">
      <w:pPr>
        <w:ind w:firstLineChars="100" w:firstLine="220"/>
        <w:rPr>
          <w:del w:id="213" w:author="田村　香代子" w:date="2022-04-19T12:05:00Z"/>
          <w:rFonts w:eastAsiaTheme="majorHAnsi" w:cs="Arial"/>
          <w:sz w:val="22"/>
        </w:rPr>
      </w:pPr>
    </w:p>
    <w:p w14:paraId="09F66C39" w14:textId="4B8CBA05" w:rsidR="00523D12" w:rsidRPr="00F3373B" w:rsidDel="00763F7C" w:rsidRDefault="00523D12" w:rsidP="00121DEC">
      <w:pPr>
        <w:pStyle w:val="a3"/>
        <w:numPr>
          <w:ilvl w:val="0"/>
          <w:numId w:val="8"/>
        </w:numPr>
        <w:ind w:leftChars="0"/>
        <w:rPr>
          <w:del w:id="214" w:author="田村　香代子" w:date="2022-04-19T12:05:00Z"/>
          <w:rFonts w:eastAsiaTheme="majorHAnsi" w:cs="Arial"/>
          <w:b/>
          <w:sz w:val="22"/>
        </w:rPr>
      </w:pPr>
      <w:del w:id="215" w:author="田村　香代子" w:date="2022-04-19T12:05:00Z">
        <w:r w:rsidRPr="00F3373B" w:rsidDel="00763F7C">
          <w:rPr>
            <w:rFonts w:eastAsiaTheme="majorHAnsi" w:cs="Arial"/>
            <w:b/>
            <w:sz w:val="22"/>
          </w:rPr>
          <w:delText>Applicant</w:delText>
        </w:r>
        <w:r w:rsidR="00121DEC" w:rsidRPr="00F3373B" w:rsidDel="00763F7C">
          <w:rPr>
            <w:rFonts w:eastAsiaTheme="majorHAnsi" w:cs="Arial"/>
            <w:b/>
            <w:sz w:val="22"/>
          </w:rPr>
          <w:delText xml:space="preserve"> Information</w:delText>
        </w:r>
      </w:del>
    </w:p>
    <w:p w14:paraId="4550BD8F" w14:textId="46A802BB" w:rsidR="00AA55BE" w:rsidRPr="00F3373B" w:rsidDel="00763F7C" w:rsidRDefault="00AA55BE" w:rsidP="00AA55BE">
      <w:pPr>
        <w:ind w:leftChars="-67" w:left="-141"/>
        <w:rPr>
          <w:del w:id="216" w:author="田村　香代子" w:date="2022-04-19T12:05:00Z"/>
          <w:bCs/>
          <w:szCs w:val="21"/>
        </w:rPr>
      </w:pPr>
      <w:del w:id="217" w:author="田村　香代子" w:date="2022-04-19T12:05:00Z">
        <w:r w:rsidRPr="00F3373B" w:rsidDel="00763F7C">
          <w:rPr>
            <w:rFonts w:hint="eastAsia"/>
            <w:bCs/>
            <w:szCs w:val="21"/>
          </w:rPr>
          <w:delText xml:space="preserve">　□</w:delText>
        </w:r>
        <w:r w:rsidRPr="00F3373B" w:rsidDel="00763F7C">
          <w:rPr>
            <w:rFonts w:hint="eastAsia"/>
            <w:bCs/>
            <w:szCs w:val="21"/>
          </w:rPr>
          <w:delText xml:space="preserve"> </w:delText>
        </w:r>
        <w:r w:rsidRPr="00F3373B" w:rsidDel="00763F7C">
          <w:rPr>
            <w:rFonts w:eastAsiaTheme="majorHAnsi" w:cs="Arial" w:hint="eastAsia"/>
            <w:szCs w:val="21"/>
          </w:rPr>
          <w:delText>1</w:delText>
        </w:r>
        <w:r w:rsidRPr="00F3373B" w:rsidDel="00763F7C">
          <w:rPr>
            <w:rFonts w:eastAsiaTheme="majorHAnsi" w:cs="Arial"/>
            <w:szCs w:val="21"/>
          </w:rPr>
          <w:delText>) Research Course</w:delText>
        </w:r>
        <w:r w:rsidRPr="00F3373B" w:rsidDel="00763F7C">
          <w:rPr>
            <w:rFonts w:hint="eastAsia"/>
            <w:bCs/>
            <w:szCs w:val="21"/>
          </w:rPr>
          <w:delText xml:space="preserve">　</w:delText>
        </w:r>
        <w:r w:rsidRPr="00F3373B" w:rsidDel="00763F7C">
          <w:rPr>
            <w:rFonts w:hint="eastAsia"/>
            <w:bCs/>
            <w:szCs w:val="21"/>
          </w:rPr>
          <w:delText xml:space="preserve"> </w:delText>
        </w:r>
        <w:r w:rsidRPr="00F3373B" w:rsidDel="00763F7C">
          <w:rPr>
            <w:rFonts w:hint="eastAsia"/>
            <w:bCs/>
            <w:szCs w:val="21"/>
          </w:rPr>
          <w:delText>□</w:delText>
        </w:r>
        <w:r w:rsidRPr="00F3373B" w:rsidDel="00763F7C">
          <w:rPr>
            <w:rFonts w:hint="eastAsia"/>
            <w:bCs/>
            <w:szCs w:val="21"/>
          </w:rPr>
          <w:delText xml:space="preserve"> </w:delText>
        </w:r>
        <w:r w:rsidRPr="00F3373B" w:rsidDel="00763F7C">
          <w:rPr>
            <w:bCs/>
            <w:szCs w:val="21"/>
          </w:rPr>
          <w:delText xml:space="preserve">2) </w:delText>
        </w:r>
        <w:r w:rsidR="00385AD0" w:rsidDel="00763F7C">
          <w:rPr>
            <w:bCs/>
            <w:szCs w:val="21"/>
          </w:rPr>
          <w:delText xml:space="preserve">Young </w:delText>
        </w:r>
        <w:r w:rsidRPr="00F3373B" w:rsidDel="00763F7C">
          <w:rPr>
            <w:bCs/>
            <w:szCs w:val="21"/>
          </w:rPr>
          <w:delText>Researcher Training Course  (please tick one)</w:delText>
        </w:r>
      </w:del>
    </w:p>
    <w:tbl>
      <w:tblPr>
        <w:tblStyle w:val="a6"/>
        <w:tblW w:w="9634" w:type="dxa"/>
        <w:tblLayout w:type="fixed"/>
        <w:tblLook w:val="04A0" w:firstRow="1" w:lastRow="0" w:firstColumn="1" w:lastColumn="0" w:noHBand="0" w:noVBand="1"/>
      </w:tblPr>
      <w:tblGrid>
        <w:gridCol w:w="1413"/>
        <w:gridCol w:w="2977"/>
        <w:gridCol w:w="1417"/>
        <w:gridCol w:w="1076"/>
        <w:gridCol w:w="2751"/>
      </w:tblGrid>
      <w:tr w:rsidR="00523D12" w:rsidRPr="00F3373B" w:rsidDel="00763F7C" w14:paraId="5ECB0424" w14:textId="71ECEABA" w:rsidTr="009637F7">
        <w:trPr>
          <w:trHeight w:val="545"/>
          <w:del w:id="218" w:author="田村　香代子" w:date="2022-04-19T12:05:00Z"/>
        </w:trPr>
        <w:tc>
          <w:tcPr>
            <w:tcW w:w="1413" w:type="dxa"/>
            <w:vAlign w:val="center"/>
          </w:tcPr>
          <w:p w14:paraId="4DA26F3E" w14:textId="0B5E9428" w:rsidR="00523D12" w:rsidRPr="00F3373B" w:rsidDel="00763F7C" w:rsidRDefault="00523D12" w:rsidP="00A11492">
            <w:pPr>
              <w:jc w:val="center"/>
              <w:rPr>
                <w:del w:id="219" w:author="田村　香代子" w:date="2022-04-19T12:05:00Z"/>
                <w:rFonts w:eastAsiaTheme="majorHAnsi" w:cs="Arial"/>
                <w:szCs w:val="21"/>
              </w:rPr>
            </w:pPr>
            <w:del w:id="220" w:author="田村　香代子" w:date="2022-04-19T12:05:00Z">
              <w:r w:rsidRPr="00F3373B" w:rsidDel="00763F7C">
                <w:rPr>
                  <w:rFonts w:eastAsiaTheme="majorHAnsi" w:cs="Arial"/>
                  <w:szCs w:val="21"/>
                </w:rPr>
                <w:delText>Last Name</w:delText>
              </w:r>
            </w:del>
          </w:p>
        </w:tc>
        <w:tc>
          <w:tcPr>
            <w:tcW w:w="2977" w:type="dxa"/>
            <w:vAlign w:val="center"/>
          </w:tcPr>
          <w:p w14:paraId="6B9281A0" w14:textId="466680A6" w:rsidR="00523D12" w:rsidRPr="00F3373B" w:rsidDel="00763F7C" w:rsidRDefault="00523D12" w:rsidP="00A11492">
            <w:pPr>
              <w:jc w:val="center"/>
              <w:rPr>
                <w:del w:id="221" w:author="田村　香代子" w:date="2022-04-19T12:05:00Z"/>
                <w:rFonts w:eastAsiaTheme="majorHAnsi" w:cs="Arial"/>
                <w:szCs w:val="21"/>
              </w:rPr>
            </w:pPr>
          </w:p>
        </w:tc>
        <w:tc>
          <w:tcPr>
            <w:tcW w:w="1417" w:type="dxa"/>
            <w:vAlign w:val="center"/>
          </w:tcPr>
          <w:p w14:paraId="6E83CABD" w14:textId="01F36AEC" w:rsidR="00523D12" w:rsidRPr="00F3373B" w:rsidDel="00763F7C" w:rsidRDefault="00523D12" w:rsidP="00A11492">
            <w:pPr>
              <w:jc w:val="center"/>
              <w:rPr>
                <w:del w:id="222" w:author="田村　香代子" w:date="2022-04-19T12:05:00Z"/>
                <w:rFonts w:eastAsiaTheme="majorHAnsi" w:cs="Arial"/>
                <w:szCs w:val="21"/>
              </w:rPr>
            </w:pPr>
            <w:del w:id="223" w:author="田村　香代子" w:date="2022-04-19T12:05:00Z">
              <w:r w:rsidRPr="00F3373B" w:rsidDel="00763F7C">
                <w:rPr>
                  <w:rFonts w:eastAsiaTheme="majorHAnsi" w:cs="Arial"/>
                  <w:szCs w:val="21"/>
                </w:rPr>
                <w:delText>First Name</w:delText>
              </w:r>
            </w:del>
          </w:p>
        </w:tc>
        <w:tc>
          <w:tcPr>
            <w:tcW w:w="3827" w:type="dxa"/>
            <w:gridSpan w:val="2"/>
            <w:vAlign w:val="center"/>
          </w:tcPr>
          <w:p w14:paraId="510598FD" w14:textId="7259966E" w:rsidR="00523D12" w:rsidRPr="00F3373B" w:rsidDel="00763F7C" w:rsidRDefault="00523D12" w:rsidP="00A11492">
            <w:pPr>
              <w:jc w:val="center"/>
              <w:rPr>
                <w:del w:id="224" w:author="田村　香代子" w:date="2022-04-19T12:05:00Z"/>
                <w:rFonts w:eastAsiaTheme="majorHAnsi" w:cs="Arial"/>
                <w:szCs w:val="21"/>
              </w:rPr>
            </w:pPr>
          </w:p>
        </w:tc>
      </w:tr>
      <w:tr w:rsidR="00523D12" w:rsidRPr="00F3373B" w:rsidDel="00763F7C" w14:paraId="39654B47" w14:textId="646017F8" w:rsidTr="009637F7">
        <w:trPr>
          <w:trHeight w:val="269"/>
          <w:del w:id="225" w:author="田村　香代子" w:date="2022-04-19T12:05:00Z"/>
        </w:trPr>
        <w:tc>
          <w:tcPr>
            <w:tcW w:w="1413" w:type="dxa"/>
            <w:vAlign w:val="center"/>
          </w:tcPr>
          <w:p w14:paraId="2D6AB7F0" w14:textId="72E840F4" w:rsidR="00523D12" w:rsidRPr="00F3373B" w:rsidDel="00763F7C" w:rsidRDefault="00523D12" w:rsidP="00A11492">
            <w:pPr>
              <w:jc w:val="center"/>
              <w:rPr>
                <w:del w:id="226" w:author="田村　香代子" w:date="2022-04-19T12:05:00Z"/>
                <w:rFonts w:eastAsiaTheme="majorHAnsi" w:cs="Arial"/>
                <w:szCs w:val="21"/>
              </w:rPr>
            </w:pPr>
            <w:del w:id="227" w:author="田村　香代子" w:date="2022-04-19T12:05:00Z">
              <w:r w:rsidRPr="00F3373B" w:rsidDel="00763F7C">
                <w:rPr>
                  <w:rFonts w:eastAsiaTheme="majorHAnsi" w:cs="Arial"/>
                  <w:spacing w:val="1"/>
                  <w:w w:val="94"/>
                  <w:kern w:val="0"/>
                  <w:szCs w:val="21"/>
                  <w:fitText w:val="1100" w:id="-1782426624"/>
                </w:rPr>
                <w:delText>Date of Birt</w:delText>
              </w:r>
              <w:r w:rsidRPr="00F3373B" w:rsidDel="00763F7C">
                <w:rPr>
                  <w:rFonts w:eastAsiaTheme="majorHAnsi" w:cs="Arial"/>
                  <w:w w:val="94"/>
                  <w:kern w:val="0"/>
                  <w:szCs w:val="21"/>
                  <w:fitText w:val="1100" w:id="-1782426624"/>
                </w:rPr>
                <w:delText>h</w:delText>
              </w:r>
            </w:del>
          </w:p>
        </w:tc>
        <w:tc>
          <w:tcPr>
            <w:tcW w:w="4394" w:type="dxa"/>
            <w:gridSpan w:val="2"/>
            <w:vAlign w:val="center"/>
          </w:tcPr>
          <w:p w14:paraId="721F4A60" w14:textId="0A6FBD0D" w:rsidR="00523D12" w:rsidRPr="00F3373B" w:rsidDel="00763F7C" w:rsidRDefault="00523D12" w:rsidP="00A11492">
            <w:pPr>
              <w:ind w:firstLineChars="200" w:firstLine="420"/>
              <w:jc w:val="center"/>
              <w:rPr>
                <w:del w:id="228" w:author="田村　香代子" w:date="2022-04-19T12:05:00Z"/>
                <w:rFonts w:eastAsiaTheme="majorHAnsi" w:cs="Arial"/>
                <w:szCs w:val="21"/>
              </w:rPr>
            </w:pPr>
            <w:del w:id="229" w:author="田村　香代子" w:date="2022-04-19T12:05:00Z">
              <w:r w:rsidRPr="00F3373B" w:rsidDel="00763F7C">
                <w:rPr>
                  <w:rFonts w:eastAsiaTheme="majorHAnsi" w:cs="Arial"/>
                  <w:szCs w:val="21"/>
                </w:rPr>
                <w:delText xml:space="preserve">DD/MM/YYYY </w:delText>
              </w:r>
              <w:r w:rsidRPr="00F3373B" w:rsidDel="00763F7C">
                <w:rPr>
                  <w:rFonts w:eastAsiaTheme="majorHAnsi" w:cs="Arial"/>
                  <w:szCs w:val="21"/>
                </w:rPr>
                <w:delText xml:space="preserve">（　</w:delText>
              </w:r>
              <w:r w:rsidRPr="00F3373B" w:rsidDel="00763F7C">
                <w:rPr>
                  <w:rFonts w:eastAsiaTheme="majorHAnsi" w:cs="Arial"/>
                  <w:szCs w:val="21"/>
                </w:rPr>
                <w:delText>years old</w:delText>
              </w:r>
              <w:r w:rsidRPr="00F3373B" w:rsidDel="00763F7C">
                <w:rPr>
                  <w:rFonts w:eastAsiaTheme="majorHAnsi" w:cs="Arial"/>
                  <w:szCs w:val="21"/>
                </w:rPr>
                <w:delText>）</w:delText>
              </w:r>
            </w:del>
          </w:p>
        </w:tc>
        <w:tc>
          <w:tcPr>
            <w:tcW w:w="1076" w:type="dxa"/>
            <w:vAlign w:val="center"/>
          </w:tcPr>
          <w:p w14:paraId="35753D10" w14:textId="51B36DA7" w:rsidR="00523D12" w:rsidRPr="00F3373B" w:rsidDel="00763F7C" w:rsidRDefault="00523D12" w:rsidP="00A11492">
            <w:pPr>
              <w:jc w:val="center"/>
              <w:rPr>
                <w:del w:id="230" w:author="田村　香代子" w:date="2022-04-19T12:05:00Z"/>
                <w:rFonts w:eastAsiaTheme="majorHAnsi" w:cs="Arial"/>
                <w:szCs w:val="21"/>
              </w:rPr>
            </w:pPr>
            <w:del w:id="231" w:author="田村　香代子" w:date="2022-04-19T12:05:00Z">
              <w:r w:rsidRPr="00F3373B" w:rsidDel="00763F7C">
                <w:rPr>
                  <w:rFonts w:eastAsiaTheme="majorHAnsi" w:cs="Arial"/>
                  <w:szCs w:val="21"/>
                </w:rPr>
                <w:delText>Gender</w:delText>
              </w:r>
            </w:del>
          </w:p>
        </w:tc>
        <w:tc>
          <w:tcPr>
            <w:tcW w:w="2751" w:type="dxa"/>
            <w:vAlign w:val="center"/>
          </w:tcPr>
          <w:p w14:paraId="6DB44FC6" w14:textId="081D3AA9" w:rsidR="00523D12" w:rsidRPr="00F3373B" w:rsidDel="00763F7C" w:rsidRDefault="00523D12" w:rsidP="00A11492">
            <w:pPr>
              <w:jc w:val="center"/>
              <w:rPr>
                <w:del w:id="232" w:author="田村　香代子" w:date="2022-04-19T12:05:00Z"/>
                <w:rFonts w:eastAsiaTheme="majorHAnsi" w:cs="Arial"/>
                <w:szCs w:val="21"/>
              </w:rPr>
            </w:pPr>
            <w:del w:id="233" w:author="田村　香代子" w:date="2022-04-19T12:05:00Z">
              <w:r w:rsidRPr="00F3373B" w:rsidDel="00763F7C">
                <w:rPr>
                  <w:rFonts w:eastAsiaTheme="majorHAnsi" w:cs="Arial"/>
                  <w:szCs w:val="21"/>
                </w:rPr>
                <w:delText>Male / Female</w:delText>
              </w:r>
            </w:del>
          </w:p>
        </w:tc>
      </w:tr>
      <w:tr w:rsidR="00AA55BE" w:rsidRPr="00F3373B" w:rsidDel="00763F7C" w14:paraId="14BD16D2" w14:textId="684CA42B" w:rsidTr="00671EA3">
        <w:trPr>
          <w:trHeight w:val="469"/>
          <w:del w:id="234" w:author="田村　香代子" w:date="2022-04-19T12:05:00Z"/>
        </w:trPr>
        <w:tc>
          <w:tcPr>
            <w:tcW w:w="1413" w:type="dxa"/>
            <w:vMerge w:val="restart"/>
            <w:tcBorders>
              <w:top w:val="nil"/>
            </w:tcBorders>
            <w:vAlign w:val="center"/>
          </w:tcPr>
          <w:p w14:paraId="7E05AF71" w14:textId="55B8C046" w:rsidR="00AA55BE" w:rsidRPr="00F3373B" w:rsidDel="00763F7C" w:rsidRDefault="00AA55BE" w:rsidP="00A11492">
            <w:pPr>
              <w:jc w:val="center"/>
              <w:rPr>
                <w:del w:id="235" w:author="田村　香代子" w:date="2022-04-19T12:05:00Z"/>
                <w:rFonts w:eastAsiaTheme="majorHAnsi" w:cs="Arial"/>
                <w:szCs w:val="21"/>
              </w:rPr>
            </w:pPr>
            <w:del w:id="236" w:author="田村　香代子" w:date="2022-04-19T12:05:00Z">
              <w:r w:rsidRPr="00F3373B" w:rsidDel="00763F7C">
                <w:rPr>
                  <w:rFonts w:eastAsiaTheme="majorHAnsi" w:cs="Arial"/>
                  <w:szCs w:val="21"/>
                </w:rPr>
                <w:delText>Affiliate Institution</w:delText>
              </w:r>
            </w:del>
          </w:p>
        </w:tc>
        <w:tc>
          <w:tcPr>
            <w:tcW w:w="2977" w:type="dxa"/>
            <w:tcBorders>
              <w:top w:val="nil"/>
            </w:tcBorders>
            <w:vAlign w:val="center"/>
          </w:tcPr>
          <w:p w14:paraId="3B287B49" w14:textId="60A03D54" w:rsidR="00AA55BE" w:rsidRPr="00F3373B" w:rsidDel="00763F7C" w:rsidRDefault="00AA55BE" w:rsidP="00A11492">
            <w:pPr>
              <w:jc w:val="center"/>
              <w:rPr>
                <w:del w:id="237" w:author="田村　香代子" w:date="2022-04-19T12:05:00Z"/>
                <w:rFonts w:eastAsiaTheme="majorHAnsi" w:cs="Arial"/>
                <w:szCs w:val="21"/>
              </w:rPr>
            </w:pPr>
            <w:del w:id="238" w:author="田村　香代子" w:date="2022-04-19T12:05:00Z">
              <w:r w:rsidRPr="00F3373B" w:rsidDel="00763F7C">
                <w:rPr>
                  <w:rFonts w:eastAsiaTheme="majorHAnsi" w:cs="Arial"/>
                  <w:szCs w:val="21"/>
                </w:rPr>
                <w:delText>Name of Institution</w:delText>
              </w:r>
            </w:del>
          </w:p>
        </w:tc>
        <w:tc>
          <w:tcPr>
            <w:tcW w:w="5244" w:type="dxa"/>
            <w:gridSpan w:val="3"/>
            <w:tcBorders>
              <w:top w:val="nil"/>
            </w:tcBorders>
            <w:vAlign w:val="center"/>
          </w:tcPr>
          <w:p w14:paraId="1B0E7577" w14:textId="7E5D9C93" w:rsidR="00AA55BE" w:rsidRPr="00F3373B" w:rsidDel="00763F7C" w:rsidRDefault="00AA55BE" w:rsidP="00A11492">
            <w:pPr>
              <w:jc w:val="left"/>
              <w:rPr>
                <w:del w:id="239" w:author="田村　香代子" w:date="2022-04-19T12:05:00Z"/>
                <w:rFonts w:eastAsiaTheme="majorHAnsi" w:cs="Arial"/>
                <w:szCs w:val="21"/>
              </w:rPr>
            </w:pPr>
          </w:p>
        </w:tc>
      </w:tr>
      <w:tr w:rsidR="00AA55BE" w:rsidRPr="00F3373B" w:rsidDel="00763F7C" w14:paraId="6F6C9A32" w14:textId="489F581E" w:rsidTr="00671EA3">
        <w:trPr>
          <w:trHeight w:val="700"/>
          <w:del w:id="240" w:author="田村　香代子" w:date="2022-04-19T12:05:00Z"/>
        </w:trPr>
        <w:tc>
          <w:tcPr>
            <w:tcW w:w="1413" w:type="dxa"/>
            <w:vMerge/>
            <w:vAlign w:val="center"/>
          </w:tcPr>
          <w:p w14:paraId="35213FCB" w14:textId="5F42EDB2" w:rsidR="00AA55BE" w:rsidRPr="00F3373B" w:rsidDel="00763F7C" w:rsidRDefault="00AA55BE" w:rsidP="00A11492">
            <w:pPr>
              <w:jc w:val="center"/>
              <w:rPr>
                <w:del w:id="241" w:author="田村　香代子" w:date="2022-04-19T12:05:00Z"/>
                <w:rFonts w:eastAsiaTheme="majorHAnsi" w:cs="Arial"/>
                <w:szCs w:val="21"/>
              </w:rPr>
            </w:pPr>
          </w:p>
        </w:tc>
        <w:tc>
          <w:tcPr>
            <w:tcW w:w="2977" w:type="dxa"/>
            <w:vAlign w:val="center"/>
          </w:tcPr>
          <w:p w14:paraId="57992FDA" w14:textId="5F9CB5BF" w:rsidR="00AA55BE" w:rsidRPr="00F3373B" w:rsidDel="00763F7C" w:rsidRDefault="00AA55BE" w:rsidP="00A11492">
            <w:pPr>
              <w:jc w:val="center"/>
              <w:rPr>
                <w:del w:id="242" w:author="田村　香代子" w:date="2022-04-19T12:05:00Z"/>
                <w:rFonts w:eastAsiaTheme="majorHAnsi" w:cs="Arial"/>
                <w:szCs w:val="21"/>
              </w:rPr>
            </w:pPr>
            <w:del w:id="243" w:author="田村　香代子" w:date="2022-04-19T12:05:00Z">
              <w:r w:rsidRPr="00F3373B" w:rsidDel="00763F7C">
                <w:rPr>
                  <w:rFonts w:eastAsiaTheme="majorHAnsi" w:cs="Arial"/>
                  <w:szCs w:val="21"/>
                </w:rPr>
                <w:delText>Section</w:delText>
              </w:r>
            </w:del>
          </w:p>
          <w:p w14:paraId="2ACDA79F" w14:textId="72F51024" w:rsidR="00AA55BE" w:rsidRPr="00F3373B" w:rsidDel="00763F7C" w:rsidRDefault="00AA55BE" w:rsidP="00A11492">
            <w:pPr>
              <w:jc w:val="center"/>
              <w:rPr>
                <w:del w:id="244" w:author="田村　香代子" w:date="2022-04-19T12:05:00Z"/>
                <w:rFonts w:eastAsiaTheme="majorHAnsi" w:cs="Arial"/>
                <w:szCs w:val="21"/>
              </w:rPr>
            </w:pPr>
            <w:del w:id="245" w:author="田村　香代子" w:date="2022-04-19T12:05:00Z">
              <w:r w:rsidRPr="00F3373B" w:rsidDel="00763F7C">
                <w:rPr>
                  <w:rFonts w:eastAsiaTheme="majorHAnsi" w:cs="Arial"/>
                  <w:szCs w:val="21"/>
                </w:rPr>
                <w:delText>(Department, Division, etc.)</w:delText>
              </w:r>
            </w:del>
          </w:p>
        </w:tc>
        <w:tc>
          <w:tcPr>
            <w:tcW w:w="5244" w:type="dxa"/>
            <w:gridSpan w:val="3"/>
            <w:vAlign w:val="center"/>
          </w:tcPr>
          <w:p w14:paraId="2EA4480B" w14:textId="3E792579" w:rsidR="00AA55BE" w:rsidRPr="00F3373B" w:rsidDel="00763F7C" w:rsidRDefault="00AA55BE" w:rsidP="00A11492">
            <w:pPr>
              <w:jc w:val="left"/>
              <w:rPr>
                <w:del w:id="246" w:author="田村　香代子" w:date="2022-04-19T12:05:00Z"/>
                <w:rFonts w:eastAsiaTheme="majorHAnsi" w:cs="Arial"/>
                <w:szCs w:val="21"/>
              </w:rPr>
            </w:pPr>
          </w:p>
        </w:tc>
      </w:tr>
      <w:tr w:rsidR="00AA55BE" w:rsidRPr="00F3373B" w:rsidDel="00763F7C" w14:paraId="0EF75141" w14:textId="5D415BC3" w:rsidTr="00671EA3">
        <w:trPr>
          <w:trHeight w:val="469"/>
          <w:del w:id="247" w:author="田村　香代子" w:date="2022-04-19T12:05:00Z"/>
        </w:trPr>
        <w:tc>
          <w:tcPr>
            <w:tcW w:w="1413" w:type="dxa"/>
            <w:vMerge/>
            <w:vAlign w:val="center"/>
          </w:tcPr>
          <w:p w14:paraId="346465F4" w14:textId="2404437A" w:rsidR="00AA55BE" w:rsidRPr="00F3373B" w:rsidDel="00763F7C" w:rsidRDefault="00AA55BE" w:rsidP="00A11492">
            <w:pPr>
              <w:jc w:val="center"/>
              <w:rPr>
                <w:del w:id="248" w:author="田村　香代子" w:date="2022-04-19T12:05:00Z"/>
                <w:rFonts w:eastAsiaTheme="majorHAnsi" w:cs="Arial"/>
                <w:szCs w:val="21"/>
              </w:rPr>
            </w:pPr>
          </w:p>
        </w:tc>
        <w:tc>
          <w:tcPr>
            <w:tcW w:w="2977" w:type="dxa"/>
            <w:vAlign w:val="center"/>
          </w:tcPr>
          <w:p w14:paraId="0AA809CD" w14:textId="7C27439E" w:rsidR="00AA55BE" w:rsidRPr="00F3373B" w:rsidDel="00763F7C" w:rsidRDefault="00AA55BE" w:rsidP="00A11492">
            <w:pPr>
              <w:jc w:val="center"/>
              <w:rPr>
                <w:del w:id="249" w:author="田村　香代子" w:date="2022-04-19T12:05:00Z"/>
                <w:rFonts w:eastAsiaTheme="majorHAnsi" w:cs="Arial"/>
                <w:szCs w:val="21"/>
              </w:rPr>
            </w:pPr>
            <w:del w:id="250" w:author="田村　香代子" w:date="2022-04-19T12:05:00Z">
              <w:r w:rsidRPr="00F3373B" w:rsidDel="00763F7C">
                <w:rPr>
                  <w:rFonts w:eastAsiaTheme="majorHAnsi" w:cs="Arial"/>
                  <w:szCs w:val="21"/>
                </w:rPr>
                <w:delText>Position or school year</w:delText>
              </w:r>
            </w:del>
          </w:p>
        </w:tc>
        <w:tc>
          <w:tcPr>
            <w:tcW w:w="5244" w:type="dxa"/>
            <w:gridSpan w:val="3"/>
            <w:vAlign w:val="center"/>
          </w:tcPr>
          <w:p w14:paraId="6B8CADE0" w14:textId="095A0368" w:rsidR="00AA55BE" w:rsidRPr="00F3373B" w:rsidDel="00763F7C" w:rsidRDefault="00AA55BE" w:rsidP="00A11492">
            <w:pPr>
              <w:jc w:val="left"/>
              <w:rPr>
                <w:del w:id="251" w:author="田村　香代子" w:date="2022-04-19T12:05:00Z"/>
                <w:rFonts w:eastAsiaTheme="majorHAnsi" w:cs="Arial"/>
                <w:szCs w:val="21"/>
              </w:rPr>
            </w:pPr>
          </w:p>
        </w:tc>
      </w:tr>
      <w:tr w:rsidR="00AA55BE" w:rsidRPr="00F3373B" w:rsidDel="00763F7C" w14:paraId="23A3D303" w14:textId="6C76DBB8" w:rsidTr="00671EA3">
        <w:trPr>
          <w:trHeight w:val="517"/>
          <w:del w:id="252" w:author="田村　香代子" w:date="2022-04-19T12:05:00Z"/>
        </w:trPr>
        <w:tc>
          <w:tcPr>
            <w:tcW w:w="1413" w:type="dxa"/>
            <w:vMerge/>
            <w:vAlign w:val="center"/>
          </w:tcPr>
          <w:p w14:paraId="40F4ED3A" w14:textId="2F6A1D69" w:rsidR="00AA55BE" w:rsidRPr="00F3373B" w:rsidDel="00763F7C" w:rsidRDefault="00AA55BE" w:rsidP="00A11492">
            <w:pPr>
              <w:jc w:val="center"/>
              <w:rPr>
                <w:del w:id="253" w:author="田村　香代子" w:date="2022-04-19T12:05:00Z"/>
                <w:rFonts w:eastAsiaTheme="majorHAnsi" w:cs="Arial"/>
                <w:szCs w:val="21"/>
              </w:rPr>
            </w:pPr>
          </w:p>
        </w:tc>
        <w:tc>
          <w:tcPr>
            <w:tcW w:w="2977" w:type="dxa"/>
            <w:vAlign w:val="center"/>
          </w:tcPr>
          <w:p w14:paraId="0F3D8FE8" w14:textId="642AE0B9" w:rsidR="00AA55BE" w:rsidRPr="00F3373B" w:rsidDel="00763F7C" w:rsidRDefault="00AA55BE" w:rsidP="00A11492">
            <w:pPr>
              <w:jc w:val="center"/>
              <w:rPr>
                <w:del w:id="254" w:author="田村　香代子" w:date="2022-04-19T12:05:00Z"/>
                <w:rFonts w:eastAsiaTheme="majorHAnsi" w:cs="Arial"/>
                <w:szCs w:val="21"/>
              </w:rPr>
            </w:pPr>
            <w:del w:id="255" w:author="田村　香代子" w:date="2022-04-19T12:05:00Z">
              <w:r w:rsidRPr="00F3373B" w:rsidDel="00763F7C">
                <w:rPr>
                  <w:rFonts w:eastAsiaTheme="majorHAnsi" w:cs="Arial"/>
                  <w:szCs w:val="21"/>
                </w:rPr>
                <w:delText>Address</w:delText>
              </w:r>
            </w:del>
          </w:p>
        </w:tc>
        <w:tc>
          <w:tcPr>
            <w:tcW w:w="5244" w:type="dxa"/>
            <w:gridSpan w:val="3"/>
            <w:vAlign w:val="center"/>
          </w:tcPr>
          <w:p w14:paraId="47C675D9" w14:textId="5BFBF871" w:rsidR="00AA55BE" w:rsidRPr="00F3373B" w:rsidDel="00763F7C" w:rsidRDefault="00AA55BE" w:rsidP="00A11492">
            <w:pPr>
              <w:jc w:val="left"/>
              <w:rPr>
                <w:del w:id="256" w:author="田村　香代子" w:date="2022-04-19T12:05:00Z"/>
                <w:rFonts w:eastAsiaTheme="majorHAnsi" w:cs="Arial"/>
                <w:szCs w:val="21"/>
              </w:rPr>
            </w:pPr>
          </w:p>
        </w:tc>
      </w:tr>
      <w:tr w:rsidR="00AA55BE" w:rsidRPr="00F3373B" w:rsidDel="00763F7C" w14:paraId="336DF0C3" w14:textId="5345DFD1" w:rsidTr="00671EA3">
        <w:trPr>
          <w:trHeight w:val="479"/>
          <w:del w:id="257" w:author="田村　香代子" w:date="2022-04-19T12:05:00Z"/>
        </w:trPr>
        <w:tc>
          <w:tcPr>
            <w:tcW w:w="1413" w:type="dxa"/>
            <w:vMerge/>
            <w:vAlign w:val="center"/>
          </w:tcPr>
          <w:p w14:paraId="5EE2D103" w14:textId="26D8056D" w:rsidR="00AA55BE" w:rsidRPr="00F3373B" w:rsidDel="00763F7C" w:rsidRDefault="00AA55BE" w:rsidP="00A11492">
            <w:pPr>
              <w:jc w:val="center"/>
              <w:rPr>
                <w:del w:id="258" w:author="田村　香代子" w:date="2022-04-19T12:05:00Z"/>
                <w:rFonts w:eastAsiaTheme="majorHAnsi" w:cs="Arial"/>
                <w:szCs w:val="21"/>
              </w:rPr>
            </w:pPr>
          </w:p>
        </w:tc>
        <w:tc>
          <w:tcPr>
            <w:tcW w:w="2977" w:type="dxa"/>
            <w:vAlign w:val="center"/>
          </w:tcPr>
          <w:p w14:paraId="3E793F66" w14:textId="7C8F01EE" w:rsidR="00AA55BE" w:rsidRPr="00F3373B" w:rsidDel="00763F7C" w:rsidRDefault="00AA55BE" w:rsidP="00A11492">
            <w:pPr>
              <w:jc w:val="center"/>
              <w:rPr>
                <w:del w:id="259" w:author="田村　香代子" w:date="2022-04-19T12:05:00Z"/>
                <w:rFonts w:eastAsiaTheme="majorHAnsi" w:cs="Arial"/>
                <w:szCs w:val="21"/>
              </w:rPr>
            </w:pPr>
            <w:del w:id="260" w:author="田村　香代子" w:date="2022-04-19T12:05:00Z">
              <w:r w:rsidRPr="00F3373B" w:rsidDel="00763F7C">
                <w:rPr>
                  <w:rFonts w:eastAsiaTheme="majorHAnsi" w:cs="Arial"/>
                  <w:szCs w:val="21"/>
                </w:rPr>
                <w:delText>Phone number</w:delText>
              </w:r>
            </w:del>
          </w:p>
        </w:tc>
        <w:tc>
          <w:tcPr>
            <w:tcW w:w="5244" w:type="dxa"/>
            <w:gridSpan w:val="3"/>
            <w:vAlign w:val="center"/>
          </w:tcPr>
          <w:p w14:paraId="4C8207B1" w14:textId="154A0245" w:rsidR="00AA55BE" w:rsidRPr="00F3373B" w:rsidDel="00763F7C" w:rsidRDefault="00AA55BE" w:rsidP="00A11492">
            <w:pPr>
              <w:jc w:val="left"/>
              <w:rPr>
                <w:del w:id="261" w:author="田村　香代子" w:date="2022-04-19T12:05:00Z"/>
                <w:rFonts w:eastAsiaTheme="majorHAnsi" w:cs="Arial"/>
                <w:szCs w:val="21"/>
              </w:rPr>
            </w:pPr>
          </w:p>
        </w:tc>
      </w:tr>
      <w:tr w:rsidR="00AA55BE" w:rsidRPr="00F3373B" w:rsidDel="00763F7C" w14:paraId="1E4BDBC4" w14:textId="042A1FA3" w:rsidTr="00671EA3">
        <w:trPr>
          <w:trHeight w:val="427"/>
          <w:del w:id="262" w:author="田村　香代子" w:date="2022-04-19T12:05:00Z"/>
        </w:trPr>
        <w:tc>
          <w:tcPr>
            <w:tcW w:w="1413" w:type="dxa"/>
            <w:vMerge/>
            <w:vAlign w:val="center"/>
          </w:tcPr>
          <w:p w14:paraId="1BBA2C0E" w14:textId="3AA82B18" w:rsidR="00AA55BE" w:rsidRPr="00F3373B" w:rsidDel="00763F7C" w:rsidRDefault="00AA55BE" w:rsidP="00A11492">
            <w:pPr>
              <w:jc w:val="center"/>
              <w:rPr>
                <w:del w:id="263" w:author="田村　香代子" w:date="2022-04-19T12:05:00Z"/>
                <w:rFonts w:eastAsiaTheme="majorHAnsi" w:cs="Arial"/>
                <w:szCs w:val="21"/>
              </w:rPr>
            </w:pPr>
          </w:p>
        </w:tc>
        <w:tc>
          <w:tcPr>
            <w:tcW w:w="2977" w:type="dxa"/>
            <w:vAlign w:val="center"/>
          </w:tcPr>
          <w:p w14:paraId="5038C5F0" w14:textId="2B29B420" w:rsidR="00AA55BE" w:rsidRPr="00F3373B" w:rsidDel="00763F7C" w:rsidRDefault="00AA55BE" w:rsidP="00A11492">
            <w:pPr>
              <w:jc w:val="center"/>
              <w:rPr>
                <w:del w:id="264" w:author="田村　香代子" w:date="2022-04-19T12:05:00Z"/>
                <w:rFonts w:eastAsiaTheme="majorHAnsi" w:cs="Arial"/>
                <w:szCs w:val="21"/>
              </w:rPr>
            </w:pPr>
            <w:del w:id="265" w:author="田村　香代子" w:date="2022-04-19T12:05:00Z">
              <w:r w:rsidRPr="00F3373B" w:rsidDel="00763F7C">
                <w:rPr>
                  <w:rFonts w:eastAsiaTheme="majorHAnsi" w:cs="Arial"/>
                  <w:szCs w:val="21"/>
                </w:rPr>
                <w:delText>E-mail</w:delText>
              </w:r>
            </w:del>
          </w:p>
        </w:tc>
        <w:tc>
          <w:tcPr>
            <w:tcW w:w="5244" w:type="dxa"/>
            <w:gridSpan w:val="3"/>
            <w:vAlign w:val="center"/>
          </w:tcPr>
          <w:p w14:paraId="2D0E7283" w14:textId="79EFEB7D" w:rsidR="00AA55BE" w:rsidRPr="00F3373B" w:rsidDel="00763F7C" w:rsidRDefault="00AA55BE" w:rsidP="00A11492">
            <w:pPr>
              <w:jc w:val="left"/>
              <w:rPr>
                <w:del w:id="266" w:author="田村　香代子" w:date="2022-04-19T12:05:00Z"/>
                <w:rFonts w:eastAsiaTheme="majorHAnsi" w:cs="Arial"/>
                <w:szCs w:val="21"/>
              </w:rPr>
            </w:pPr>
          </w:p>
        </w:tc>
      </w:tr>
      <w:tr w:rsidR="00AA55BE" w:rsidRPr="00F3373B" w:rsidDel="00763F7C" w14:paraId="2A7718B6" w14:textId="15168AA5" w:rsidTr="00671EA3">
        <w:trPr>
          <w:trHeight w:val="427"/>
          <w:del w:id="267" w:author="田村　香代子" w:date="2022-04-19T12:05:00Z"/>
        </w:trPr>
        <w:tc>
          <w:tcPr>
            <w:tcW w:w="1413" w:type="dxa"/>
            <w:vMerge/>
            <w:vAlign w:val="center"/>
          </w:tcPr>
          <w:p w14:paraId="32019190" w14:textId="5F0C6231" w:rsidR="00AA55BE" w:rsidRPr="00F3373B" w:rsidDel="00763F7C" w:rsidRDefault="00AA55BE" w:rsidP="00A11492">
            <w:pPr>
              <w:jc w:val="center"/>
              <w:rPr>
                <w:del w:id="268" w:author="田村　香代子" w:date="2022-04-19T12:05:00Z"/>
                <w:rFonts w:eastAsiaTheme="majorHAnsi" w:cs="Arial"/>
                <w:szCs w:val="21"/>
              </w:rPr>
            </w:pPr>
          </w:p>
        </w:tc>
        <w:tc>
          <w:tcPr>
            <w:tcW w:w="2977" w:type="dxa"/>
            <w:vAlign w:val="center"/>
          </w:tcPr>
          <w:p w14:paraId="013A00F8" w14:textId="179FF5B2" w:rsidR="00AA55BE" w:rsidRPr="00F3373B" w:rsidDel="00763F7C" w:rsidRDefault="00AA55BE" w:rsidP="00AA55BE">
            <w:pPr>
              <w:jc w:val="center"/>
              <w:rPr>
                <w:del w:id="269" w:author="田村　香代子" w:date="2022-04-19T12:05:00Z"/>
                <w:rFonts w:eastAsiaTheme="majorHAnsi" w:cs="Arial"/>
                <w:szCs w:val="21"/>
              </w:rPr>
            </w:pPr>
            <w:del w:id="270" w:author="田村　香代子" w:date="2022-04-19T12:05:00Z">
              <w:r w:rsidRPr="00F3373B" w:rsidDel="00763F7C">
                <w:rPr>
                  <w:rFonts w:eastAsiaTheme="majorHAnsi" w:cs="Arial"/>
                  <w:szCs w:val="21"/>
                </w:rPr>
                <w:delText xml:space="preserve">Name of </w:delText>
              </w:r>
              <w:r w:rsidRPr="00F3373B" w:rsidDel="00763F7C">
                <w:rPr>
                  <w:rFonts w:eastAsiaTheme="majorHAnsi" w:cs="Arial" w:hint="eastAsia"/>
                  <w:szCs w:val="21"/>
                </w:rPr>
                <w:delText>S</w:delText>
              </w:r>
              <w:r w:rsidRPr="00F3373B" w:rsidDel="00763F7C">
                <w:rPr>
                  <w:rFonts w:eastAsiaTheme="majorHAnsi" w:cs="Arial"/>
                  <w:szCs w:val="21"/>
                </w:rPr>
                <w:delText>upervisor/ department head or dean</w:delText>
              </w:r>
            </w:del>
          </w:p>
        </w:tc>
        <w:tc>
          <w:tcPr>
            <w:tcW w:w="5244" w:type="dxa"/>
            <w:gridSpan w:val="3"/>
            <w:vAlign w:val="center"/>
          </w:tcPr>
          <w:p w14:paraId="59FD7404" w14:textId="6EA16BA1" w:rsidR="00AA55BE" w:rsidRPr="00F3373B" w:rsidDel="00763F7C" w:rsidRDefault="00AA55BE" w:rsidP="00A11492">
            <w:pPr>
              <w:jc w:val="left"/>
              <w:rPr>
                <w:del w:id="271" w:author="田村　香代子" w:date="2022-04-19T12:05:00Z"/>
                <w:rFonts w:eastAsiaTheme="majorHAnsi" w:cs="Arial"/>
                <w:szCs w:val="21"/>
              </w:rPr>
            </w:pPr>
          </w:p>
          <w:p w14:paraId="421559E2" w14:textId="41AAE1A5" w:rsidR="00AA55BE" w:rsidRPr="00F3373B" w:rsidDel="00763F7C" w:rsidRDefault="00AA55BE" w:rsidP="00A11492">
            <w:pPr>
              <w:jc w:val="left"/>
              <w:rPr>
                <w:del w:id="272" w:author="田村　香代子" w:date="2022-04-19T12:05:00Z"/>
                <w:rFonts w:eastAsiaTheme="majorHAnsi" w:cs="Arial"/>
                <w:szCs w:val="21"/>
              </w:rPr>
            </w:pPr>
          </w:p>
          <w:p w14:paraId="2943D60A" w14:textId="732CB487" w:rsidR="00AA55BE" w:rsidRPr="00F3373B" w:rsidDel="00763F7C" w:rsidRDefault="00AA55BE" w:rsidP="00A11492">
            <w:pPr>
              <w:jc w:val="left"/>
              <w:rPr>
                <w:del w:id="273" w:author="田村　香代子" w:date="2022-04-19T12:05:00Z"/>
                <w:rFonts w:eastAsiaTheme="majorHAnsi" w:cs="Arial"/>
                <w:szCs w:val="21"/>
              </w:rPr>
            </w:pPr>
            <w:del w:id="274" w:author="田村　香代子" w:date="2022-04-19T12:05:00Z">
              <w:r w:rsidRPr="00F3373B" w:rsidDel="00763F7C">
                <w:rPr>
                  <w:rFonts w:eastAsiaTheme="majorHAnsi" w:cs="Arial" w:hint="eastAsia"/>
                  <w:szCs w:val="21"/>
                </w:rPr>
                <w:delText>E</w:delText>
              </w:r>
              <w:r w:rsidRPr="00F3373B" w:rsidDel="00763F7C">
                <w:rPr>
                  <w:rFonts w:eastAsiaTheme="majorHAnsi" w:cs="Arial"/>
                  <w:szCs w:val="21"/>
                </w:rPr>
                <w:delText>-mail</w:delText>
              </w:r>
            </w:del>
          </w:p>
        </w:tc>
      </w:tr>
      <w:tr w:rsidR="00523D12" w:rsidRPr="00F3373B" w:rsidDel="00763F7C" w14:paraId="511C3C97" w14:textId="7DBCF5F1" w:rsidTr="00671EA3">
        <w:trPr>
          <w:trHeight w:val="2257"/>
          <w:del w:id="275" w:author="田村　香代子" w:date="2022-04-19T12:05:00Z"/>
        </w:trPr>
        <w:tc>
          <w:tcPr>
            <w:tcW w:w="9634" w:type="dxa"/>
            <w:gridSpan w:val="5"/>
          </w:tcPr>
          <w:p w14:paraId="55CEDF20" w14:textId="0E1CAB7C" w:rsidR="00523D12" w:rsidRPr="00F3373B" w:rsidDel="00763F7C" w:rsidRDefault="002D5941" w:rsidP="00A119D8">
            <w:pPr>
              <w:rPr>
                <w:del w:id="276" w:author="田村　香代子" w:date="2022-04-19T12:05:00Z"/>
                <w:rFonts w:eastAsiaTheme="majorHAnsi" w:cs="Arial"/>
                <w:szCs w:val="21"/>
              </w:rPr>
            </w:pPr>
            <w:del w:id="277" w:author="田村　香代子" w:date="2022-04-19T12:05:00Z">
              <w:r w:rsidRPr="00F3373B" w:rsidDel="00763F7C">
                <w:rPr>
                  <w:rFonts w:eastAsiaTheme="majorHAnsi" w:cs="Arial"/>
                  <w:szCs w:val="21"/>
                </w:rPr>
                <w:delText>Career summary</w:delText>
              </w:r>
              <w:r w:rsidR="00523D12" w:rsidRPr="00F3373B" w:rsidDel="00763F7C">
                <w:rPr>
                  <w:rFonts w:eastAsiaTheme="majorHAnsi" w:cs="Arial"/>
                  <w:szCs w:val="21"/>
                </w:rPr>
                <w:delText xml:space="preserve"> (Start from the latest academic </w:delText>
              </w:r>
              <w:r w:rsidRPr="00F3373B" w:rsidDel="00763F7C">
                <w:rPr>
                  <w:rFonts w:eastAsiaTheme="majorHAnsi" w:cs="Arial"/>
                  <w:szCs w:val="21"/>
                </w:rPr>
                <w:delText>record</w:delText>
              </w:r>
              <w:r w:rsidR="00523D12" w:rsidRPr="00F3373B" w:rsidDel="00763F7C">
                <w:rPr>
                  <w:rFonts w:eastAsiaTheme="majorHAnsi" w:cs="Arial"/>
                  <w:szCs w:val="21"/>
                </w:rPr>
                <w:delText xml:space="preserve">. Enlarge </w:delText>
              </w:r>
              <w:r w:rsidR="00121DEC" w:rsidRPr="00F3373B" w:rsidDel="00763F7C">
                <w:rPr>
                  <w:rFonts w:eastAsiaTheme="majorHAnsi" w:cs="Arial"/>
                  <w:szCs w:val="21"/>
                </w:rPr>
                <w:delText xml:space="preserve">the </w:delText>
              </w:r>
              <w:r w:rsidR="00523D12" w:rsidRPr="00F3373B" w:rsidDel="00763F7C">
                <w:rPr>
                  <w:rFonts w:eastAsiaTheme="majorHAnsi" w:cs="Arial"/>
                  <w:szCs w:val="21"/>
                </w:rPr>
                <w:delText xml:space="preserve">field </w:delText>
              </w:r>
              <w:r w:rsidR="00121DEC" w:rsidRPr="00F3373B" w:rsidDel="00763F7C">
                <w:rPr>
                  <w:rFonts w:eastAsiaTheme="majorHAnsi" w:cs="Arial"/>
                  <w:szCs w:val="21"/>
                </w:rPr>
                <w:delText>as</w:delText>
              </w:r>
              <w:r w:rsidR="00523D12" w:rsidRPr="00F3373B" w:rsidDel="00763F7C">
                <w:rPr>
                  <w:rFonts w:eastAsiaTheme="majorHAnsi" w:cs="Arial"/>
                  <w:szCs w:val="21"/>
                </w:rPr>
                <w:delText xml:space="preserve"> needed.)</w:delText>
              </w:r>
            </w:del>
          </w:p>
          <w:p w14:paraId="09077B10" w14:textId="7CEB6C64" w:rsidR="00E26698" w:rsidRPr="00F3373B" w:rsidDel="00763F7C" w:rsidRDefault="00E26698" w:rsidP="00A119D8">
            <w:pPr>
              <w:rPr>
                <w:del w:id="278" w:author="田村　香代子" w:date="2022-04-19T12:05:00Z"/>
                <w:rFonts w:eastAsiaTheme="majorHAnsi" w:cs="Arial"/>
                <w:szCs w:val="21"/>
              </w:rPr>
            </w:pPr>
          </w:p>
          <w:p w14:paraId="0F770ADE" w14:textId="6EAA28F1" w:rsidR="00E26698" w:rsidRPr="00F3373B" w:rsidDel="00763F7C" w:rsidRDefault="00E26698" w:rsidP="00A119D8">
            <w:pPr>
              <w:rPr>
                <w:del w:id="279" w:author="田村　香代子" w:date="2022-04-19T12:05:00Z"/>
                <w:rFonts w:eastAsiaTheme="majorHAnsi" w:cs="Arial"/>
                <w:szCs w:val="21"/>
              </w:rPr>
            </w:pPr>
          </w:p>
          <w:p w14:paraId="4BF47DB5" w14:textId="10F1A60E" w:rsidR="00E26698" w:rsidRPr="00F3373B" w:rsidDel="00763F7C" w:rsidRDefault="00E26698" w:rsidP="00A119D8">
            <w:pPr>
              <w:rPr>
                <w:del w:id="280" w:author="田村　香代子" w:date="2022-04-19T12:05:00Z"/>
                <w:rFonts w:eastAsiaTheme="majorHAnsi" w:cs="Arial"/>
                <w:szCs w:val="21"/>
              </w:rPr>
            </w:pPr>
          </w:p>
          <w:p w14:paraId="500BD9CD" w14:textId="217C2E58" w:rsidR="00E26698" w:rsidRPr="00F3373B" w:rsidDel="00763F7C" w:rsidRDefault="00E26698" w:rsidP="00A119D8">
            <w:pPr>
              <w:rPr>
                <w:del w:id="281" w:author="田村　香代子" w:date="2022-04-19T12:05:00Z"/>
                <w:rFonts w:eastAsiaTheme="majorHAnsi" w:cs="Arial"/>
                <w:szCs w:val="21"/>
              </w:rPr>
            </w:pPr>
          </w:p>
          <w:p w14:paraId="71F5AFE7" w14:textId="340AB5D8" w:rsidR="00E26698" w:rsidRPr="00F3373B" w:rsidDel="00763F7C" w:rsidRDefault="00E26698" w:rsidP="00A119D8">
            <w:pPr>
              <w:rPr>
                <w:del w:id="282" w:author="田村　香代子" w:date="2022-04-19T12:05:00Z"/>
                <w:rFonts w:eastAsiaTheme="majorHAnsi" w:cs="Arial"/>
                <w:szCs w:val="21"/>
              </w:rPr>
            </w:pPr>
          </w:p>
          <w:p w14:paraId="69648A58" w14:textId="19EEEB13" w:rsidR="00E26698" w:rsidRPr="00F3373B" w:rsidDel="00763F7C" w:rsidRDefault="00E26698" w:rsidP="00A119D8">
            <w:pPr>
              <w:rPr>
                <w:del w:id="283" w:author="田村　香代子" w:date="2022-04-19T12:05:00Z"/>
                <w:rFonts w:eastAsiaTheme="majorHAnsi" w:cs="Arial"/>
                <w:szCs w:val="21"/>
              </w:rPr>
            </w:pPr>
          </w:p>
        </w:tc>
      </w:tr>
    </w:tbl>
    <w:p w14:paraId="06A6DEF9" w14:textId="40BFA8F5" w:rsidR="0047709A" w:rsidRPr="00F3373B" w:rsidDel="00763F7C" w:rsidRDefault="0047709A" w:rsidP="0047709A">
      <w:pPr>
        <w:rPr>
          <w:del w:id="284" w:author="田村　香代子" w:date="2022-04-19T12:05:00Z"/>
        </w:rPr>
      </w:pPr>
      <w:del w:id="285" w:author="田村　香代子" w:date="2022-04-19T12:05:00Z">
        <w:r w:rsidRPr="00F3373B" w:rsidDel="00763F7C">
          <w:rPr>
            <w:rFonts w:ascii="ＭＳ 明朝" w:eastAsia="ＭＳ 明朝" w:hAnsi="游明朝" w:cs="Times New Roman" w:hint="eastAsia"/>
          </w:rPr>
          <w:delText>※</w:delText>
        </w:r>
        <w:r w:rsidRPr="00F3373B" w:rsidDel="00763F7C">
          <w:delText xml:space="preserve">For undergraduate, graduate and doctoral students: </w:delText>
        </w:r>
      </w:del>
    </w:p>
    <w:p w14:paraId="76B26043" w14:textId="509AEC6E" w:rsidR="0047709A" w:rsidRPr="00F3373B" w:rsidDel="00763F7C" w:rsidRDefault="0047709A" w:rsidP="0047709A">
      <w:pPr>
        <w:ind w:firstLineChars="100" w:firstLine="210"/>
        <w:rPr>
          <w:del w:id="286" w:author="田村　香代子" w:date="2022-04-19T12:05:00Z"/>
        </w:rPr>
      </w:pPr>
      <w:del w:id="287" w:author="田村　香代子" w:date="2022-04-19T12:05:00Z">
        <w:r w:rsidRPr="00F3373B" w:rsidDel="00763F7C">
          <w:delText>Please attach a recommendation letter from</w:delText>
        </w:r>
        <w:r w:rsidR="00555963" w:rsidRPr="00F3373B" w:rsidDel="00763F7C">
          <w:delText xml:space="preserve"> academic</w:delText>
        </w:r>
        <w:r w:rsidRPr="00F3373B" w:rsidDel="00763F7C">
          <w:delText xml:space="preserve"> supervisor, department head or dean </w:delText>
        </w:r>
      </w:del>
    </w:p>
    <w:p w14:paraId="655D6B5F" w14:textId="626D0D14" w:rsidR="00121DEC" w:rsidRPr="00F3373B" w:rsidDel="00763F7C" w:rsidRDefault="00121DEC" w:rsidP="0047709A">
      <w:pPr>
        <w:widowControl/>
        <w:jc w:val="left"/>
        <w:rPr>
          <w:del w:id="288" w:author="田村　香代子" w:date="2022-04-19T12:05:00Z"/>
          <w:rFonts w:eastAsiaTheme="majorHAnsi" w:cs="Arial"/>
          <w:b/>
          <w:sz w:val="24"/>
          <w:szCs w:val="24"/>
        </w:rPr>
      </w:pPr>
    </w:p>
    <w:p w14:paraId="1F25F93F" w14:textId="0C9B9F4C" w:rsidR="00327AE4" w:rsidDel="00763F7C" w:rsidRDefault="00327AE4" w:rsidP="00327AE4">
      <w:pPr>
        <w:pStyle w:val="a3"/>
        <w:ind w:leftChars="0" w:left="219"/>
        <w:rPr>
          <w:del w:id="289" w:author="田村　香代子" w:date="2022-04-19T12:05:00Z"/>
          <w:rFonts w:eastAsiaTheme="majorHAnsi" w:cs="Arial"/>
          <w:b/>
          <w:sz w:val="24"/>
          <w:szCs w:val="24"/>
        </w:rPr>
      </w:pPr>
    </w:p>
    <w:p w14:paraId="09586CEA" w14:textId="6A9384AF" w:rsidR="00523D12" w:rsidRPr="00F3373B" w:rsidDel="00763F7C" w:rsidRDefault="00523D12" w:rsidP="00B92A72">
      <w:pPr>
        <w:pStyle w:val="a3"/>
        <w:numPr>
          <w:ilvl w:val="0"/>
          <w:numId w:val="8"/>
        </w:numPr>
        <w:ind w:leftChars="0"/>
        <w:rPr>
          <w:del w:id="290" w:author="田村　香代子" w:date="2022-04-19T12:05:00Z"/>
          <w:rFonts w:eastAsiaTheme="majorHAnsi" w:cs="Arial"/>
          <w:b/>
          <w:sz w:val="24"/>
          <w:szCs w:val="24"/>
        </w:rPr>
      </w:pPr>
      <w:del w:id="291" w:author="田村　香代子" w:date="2022-04-19T12:05:00Z">
        <w:r w:rsidRPr="00F3373B" w:rsidDel="00763F7C">
          <w:rPr>
            <w:rFonts w:eastAsiaTheme="majorHAnsi" w:cs="Arial"/>
            <w:b/>
            <w:sz w:val="24"/>
            <w:szCs w:val="24"/>
          </w:rPr>
          <w:delText xml:space="preserve">Expected achievements </w:delText>
        </w:r>
        <w:r w:rsidR="006A318A" w:rsidRPr="00F3373B" w:rsidDel="00763F7C">
          <w:rPr>
            <w:rFonts w:eastAsiaTheme="majorHAnsi" w:cs="Arial"/>
            <w:b/>
            <w:sz w:val="24"/>
            <w:szCs w:val="24"/>
          </w:rPr>
          <w:delText>at</w:delText>
        </w:r>
        <w:r w:rsidRPr="00F3373B" w:rsidDel="00763F7C">
          <w:rPr>
            <w:rFonts w:eastAsiaTheme="majorHAnsi" w:cs="Arial"/>
            <w:b/>
            <w:sz w:val="24"/>
            <w:szCs w:val="24"/>
          </w:rPr>
          <w:delText xml:space="preserve"> MANABIYA (ACADEMIC)</w:delText>
        </w:r>
      </w:del>
    </w:p>
    <w:tbl>
      <w:tblPr>
        <w:tblStyle w:val="a6"/>
        <w:tblW w:w="9634" w:type="dxa"/>
        <w:tblLook w:val="04A0" w:firstRow="1" w:lastRow="0" w:firstColumn="1" w:lastColumn="0" w:noHBand="0" w:noVBand="1"/>
      </w:tblPr>
      <w:tblGrid>
        <w:gridCol w:w="2548"/>
        <w:gridCol w:w="7086"/>
      </w:tblGrid>
      <w:tr w:rsidR="00523D12" w:rsidRPr="00F3373B" w:rsidDel="00763F7C" w14:paraId="53C912AF" w14:textId="313379A8" w:rsidTr="00A11492">
        <w:trPr>
          <w:del w:id="292" w:author="田村　香代子" w:date="2022-04-19T12:05:00Z"/>
        </w:trPr>
        <w:tc>
          <w:tcPr>
            <w:tcW w:w="2548" w:type="dxa"/>
            <w:vAlign w:val="center"/>
          </w:tcPr>
          <w:p w14:paraId="2056FC11" w14:textId="34770A24" w:rsidR="00523D12" w:rsidRPr="00F3373B" w:rsidDel="00763F7C" w:rsidRDefault="00523D12" w:rsidP="00121DEC">
            <w:pPr>
              <w:jc w:val="center"/>
              <w:rPr>
                <w:del w:id="293" w:author="田村　香代子" w:date="2022-04-19T12:05:00Z"/>
                <w:rFonts w:eastAsiaTheme="majorHAnsi" w:cs="Arial"/>
                <w:sz w:val="22"/>
              </w:rPr>
            </w:pPr>
            <w:del w:id="294" w:author="田村　香代子" w:date="2022-04-19T12:05:00Z">
              <w:r w:rsidRPr="00F3373B" w:rsidDel="00763F7C">
                <w:rPr>
                  <w:rFonts w:eastAsiaTheme="majorHAnsi" w:cs="Arial"/>
                  <w:sz w:val="22"/>
                </w:rPr>
                <w:delText>Principal research field</w:delText>
              </w:r>
              <w:r w:rsidR="00327AE4" w:rsidDel="00763F7C">
                <w:rPr>
                  <w:rFonts w:eastAsiaTheme="majorHAnsi" w:cs="Arial"/>
                  <w:sz w:val="22"/>
                </w:rPr>
                <w:delText>(</w:delText>
              </w:r>
              <w:r w:rsidRPr="00F3373B" w:rsidDel="00763F7C">
                <w:rPr>
                  <w:rFonts w:eastAsiaTheme="majorHAnsi" w:cs="Arial"/>
                  <w:sz w:val="22"/>
                </w:rPr>
                <w:delText>s</w:delText>
              </w:r>
              <w:r w:rsidR="00327AE4" w:rsidDel="00763F7C">
                <w:rPr>
                  <w:rFonts w:eastAsiaTheme="majorHAnsi" w:cs="Arial"/>
                  <w:sz w:val="22"/>
                </w:rPr>
                <w:delText>)</w:delText>
              </w:r>
              <w:r w:rsidRPr="00F3373B" w:rsidDel="00763F7C">
                <w:rPr>
                  <w:rFonts w:eastAsiaTheme="majorHAnsi" w:cs="Arial"/>
                  <w:sz w:val="22"/>
                </w:rPr>
                <w:delText xml:space="preserve"> of applicant</w:delText>
              </w:r>
            </w:del>
          </w:p>
        </w:tc>
        <w:tc>
          <w:tcPr>
            <w:tcW w:w="7086" w:type="dxa"/>
            <w:vAlign w:val="center"/>
          </w:tcPr>
          <w:p w14:paraId="4410CE59" w14:textId="55CCE9D5" w:rsidR="00523D12" w:rsidRPr="00F3373B" w:rsidDel="00763F7C" w:rsidRDefault="00523D12" w:rsidP="00A119D8">
            <w:pPr>
              <w:rPr>
                <w:del w:id="295" w:author="田村　香代子" w:date="2022-04-19T12:05:00Z"/>
                <w:rFonts w:eastAsiaTheme="majorHAnsi" w:cs="Arial"/>
                <w:sz w:val="22"/>
              </w:rPr>
            </w:pPr>
          </w:p>
        </w:tc>
      </w:tr>
      <w:tr w:rsidR="00523D12" w:rsidRPr="00F3373B" w:rsidDel="00763F7C" w14:paraId="279F80FD" w14:textId="4F90884E" w:rsidTr="00A11492">
        <w:trPr>
          <w:trHeight w:val="1084"/>
          <w:del w:id="296" w:author="田村　香代子" w:date="2022-04-19T12:05:00Z"/>
        </w:trPr>
        <w:tc>
          <w:tcPr>
            <w:tcW w:w="2548" w:type="dxa"/>
            <w:vAlign w:val="center"/>
          </w:tcPr>
          <w:p w14:paraId="63DEA20F" w14:textId="010F8053" w:rsidR="00523D12" w:rsidRPr="00F3373B" w:rsidDel="00763F7C" w:rsidRDefault="00523D12" w:rsidP="00121DEC">
            <w:pPr>
              <w:jc w:val="center"/>
              <w:rPr>
                <w:del w:id="297" w:author="田村　香代子" w:date="2022-04-19T12:05:00Z"/>
                <w:rFonts w:eastAsiaTheme="majorHAnsi" w:cs="Arial"/>
                <w:sz w:val="22"/>
              </w:rPr>
            </w:pPr>
            <w:del w:id="298" w:author="田村　香代子" w:date="2022-04-19T12:05:00Z">
              <w:r w:rsidRPr="00F3373B" w:rsidDel="00763F7C">
                <w:rPr>
                  <w:rFonts w:eastAsiaTheme="majorHAnsi" w:cs="Arial"/>
                  <w:sz w:val="22"/>
                </w:rPr>
                <w:delText>Desired period of study</w:delText>
              </w:r>
            </w:del>
          </w:p>
        </w:tc>
        <w:tc>
          <w:tcPr>
            <w:tcW w:w="7086" w:type="dxa"/>
            <w:vAlign w:val="center"/>
          </w:tcPr>
          <w:p w14:paraId="6EFBF529" w14:textId="781B14E8" w:rsidR="00523D12" w:rsidRPr="00F3373B" w:rsidDel="00763F7C" w:rsidRDefault="00523D12" w:rsidP="00A119D8">
            <w:pPr>
              <w:rPr>
                <w:del w:id="299" w:author="田村　香代子" w:date="2022-04-19T12:05:00Z"/>
                <w:rFonts w:eastAsiaTheme="majorHAnsi" w:cs="Arial"/>
                <w:sz w:val="22"/>
              </w:rPr>
            </w:pPr>
            <w:del w:id="300" w:author="田村　香代子" w:date="2022-04-19T12:05:00Z">
              <w:r w:rsidRPr="00F3373B" w:rsidDel="00763F7C">
                <w:rPr>
                  <w:rFonts w:eastAsiaTheme="majorHAnsi" w:cs="Arial"/>
                  <w:sz w:val="22"/>
                </w:rPr>
                <w:delText>1</w:delText>
              </w:r>
              <w:r w:rsidR="00121DEC" w:rsidRPr="00F3373B" w:rsidDel="00763F7C">
                <w:rPr>
                  <w:rFonts w:eastAsiaTheme="majorHAnsi" w:cs="Arial"/>
                  <w:sz w:val="22"/>
                </w:rPr>
                <w:delText>st</w:delText>
              </w:r>
              <w:r w:rsidRPr="00F3373B" w:rsidDel="00763F7C">
                <w:rPr>
                  <w:rFonts w:eastAsiaTheme="majorHAnsi" w:cs="Arial"/>
                  <w:sz w:val="22"/>
                </w:rPr>
                <w:delText xml:space="preserve"> choice</w:delText>
              </w:r>
              <w:r w:rsidR="00121DEC" w:rsidRPr="00F3373B" w:rsidDel="00763F7C">
                <w:rPr>
                  <w:rFonts w:eastAsiaTheme="majorHAnsi" w:cs="Arial"/>
                  <w:sz w:val="22"/>
                </w:rPr>
                <w:delText xml:space="preserve">: </w:delText>
              </w:r>
              <w:r w:rsidRPr="00F3373B" w:rsidDel="00763F7C">
                <w:rPr>
                  <w:rFonts w:eastAsiaTheme="majorHAnsi" w:cs="Arial"/>
                  <w:sz w:val="22"/>
                </w:rPr>
                <w:delText>DD/MM/YYY - DD/MM/YYY</w:delText>
              </w:r>
            </w:del>
          </w:p>
          <w:p w14:paraId="52F90C52" w14:textId="7BC3A1F6" w:rsidR="00523D12" w:rsidRPr="00F3373B" w:rsidDel="00763F7C" w:rsidRDefault="00523D12" w:rsidP="00A119D8">
            <w:pPr>
              <w:rPr>
                <w:del w:id="301" w:author="田村　香代子" w:date="2022-04-19T12:05:00Z"/>
                <w:rFonts w:eastAsiaTheme="majorHAnsi" w:cs="Arial"/>
                <w:sz w:val="22"/>
              </w:rPr>
            </w:pPr>
            <w:del w:id="302" w:author="田村　香代子" w:date="2022-04-19T12:05:00Z">
              <w:r w:rsidRPr="00F3373B" w:rsidDel="00763F7C">
                <w:rPr>
                  <w:rFonts w:eastAsiaTheme="majorHAnsi" w:cs="Arial"/>
                  <w:sz w:val="22"/>
                </w:rPr>
                <w:delText>2</w:delText>
              </w:r>
              <w:r w:rsidR="00121DEC" w:rsidRPr="00F3373B" w:rsidDel="00763F7C">
                <w:rPr>
                  <w:rFonts w:eastAsiaTheme="majorHAnsi" w:cs="Arial"/>
                  <w:sz w:val="22"/>
                </w:rPr>
                <w:delText>nd</w:delText>
              </w:r>
              <w:r w:rsidRPr="00F3373B" w:rsidDel="00763F7C">
                <w:rPr>
                  <w:rFonts w:eastAsiaTheme="majorHAnsi" w:cs="Arial"/>
                  <w:sz w:val="22"/>
                  <w:vertAlign w:val="superscript"/>
                </w:rPr>
                <w:delText xml:space="preserve"> </w:delText>
              </w:r>
              <w:r w:rsidRPr="00F3373B" w:rsidDel="00763F7C">
                <w:rPr>
                  <w:rFonts w:eastAsiaTheme="majorHAnsi" w:cs="Arial"/>
                  <w:sz w:val="22"/>
                </w:rPr>
                <w:delText>choice</w:delText>
              </w:r>
              <w:r w:rsidR="00121DEC" w:rsidRPr="00F3373B" w:rsidDel="00763F7C">
                <w:rPr>
                  <w:rFonts w:eastAsiaTheme="majorHAnsi" w:cs="Arial"/>
                  <w:sz w:val="22"/>
                </w:rPr>
                <w:delText xml:space="preserve">: </w:delText>
              </w:r>
              <w:r w:rsidRPr="00F3373B" w:rsidDel="00763F7C">
                <w:rPr>
                  <w:rFonts w:eastAsiaTheme="majorHAnsi" w:cs="Arial"/>
                  <w:sz w:val="22"/>
                </w:rPr>
                <w:delText>DD/MM/YYY - DD/MM/YYY</w:delText>
              </w:r>
            </w:del>
          </w:p>
          <w:p w14:paraId="375A8B51" w14:textId="4BAD39D5" w:rsidR="00523D12" w:rsidRPr="00F3373B" w:rsidDel="00763F7C" w:rsidRDefault="00523D12" w:rsidP="00A119D8">
            <w:pPr>
              <w:rPr>
                <w:del w:id="303" w:author="田村　香代子" w:date="2022-04-19T12:05:00Z"/>
                <w:rFonts w:eastAsiaTheme="majorHAnsi" w:cs="Arial"/>
                <w:sz w:val="22"/>
              </w:rPr>
            </w:pPr>
            <w:del w:id="304" w:author="田村　香代子" w:date="2022-04-19T12:05:00Z">
              <w:r w:rsidRPr="00F3373B" w:rsidDel="00763F7C">
                <w:rPr>
                  <w:rFonts w:eastAsiaTheme="majorHAnsi" w:cs="Arial"/>
                  <w:sz w:val="22"/>
                </w:rPr>
                <w:delText>3</w:delText>
              </w:r>
              <w:r w:rsidR="00121DEC" w:rsidRPr="00F3373B" w:rsidDel="00763F7C">
                <w:rPr>
                  <w:rFonts w:eastAsiaTheme="majorHAnsi" w:cs="Arial"/>
                  <w:sz w:val="22"/>
                </w:rPr>
                <w:delText>rd</w:delText>
              </w:r>
              <w:r w:rsidRPr="00F3373B" w:rsidDel="00763F7C">
                <w:rPr>
                  <w:rFonts w:eastAsiaTheme="majorHAnsi" w:cs="Arial"/>
                  <w:sz w:val="22"/>
                </w:rPr>
                <w:delText xml:space="preserve"> choice</w:delText>
              </w:r>
              <w:r w:rsidR="00121DEC" w:rsidRPr="00F3373B" w:rsidDel="00763F7C">
                <w:rPr>
                  <w:rFonts w:eastAsiaTheme="majorHAnsi" w:cs="Arial"/>
                  <w:sz w:val="22"/>
                </w:rPr>
                <w:delText xml:space="preserve">: </w:delText>
              </w:r>
              <w:r w:rsidRPr="00F3373B" w:rsidDel="00763F7C">
                <w:rPr>
                  <w:rFonts w:eastAsiaTheme="majorHAnsi" w:cs="Arial"/>
                  <w:sz w:val="22"/>
                </w:rPr>
                <w:delText>DD/MM/YYY - DD/MM/YYY</w:delText>
              </w:r>
            </w:del>
          </w:p>
        </w:tc>
      </w:tr>
      <w:tr w:rsidR="00523D12" w:rsidRPr="00F3373B" w:rsidDel="00763F7C" w14:paraId="213385B4" w14:textId="30D1CE97" w:rsidTr="00A11492">
        <w:trPr>
          <w:trHeight w:val="546"/>
          <w:del w:id="305" w:author="田村　香代子" w:date="2022-04-19T12:05:00Z"/>
        </w:trPr>
        <w:tc>
          <w:tcPr>
            <w:tcW w:w="2548" w:type="dxa"/>
            <w:vAlign w:val="center"/>
          </w:tcPr>
          <w:p w14:paraId="2D24263B" w14:textId="3E258575" w:rsidR="00523D12" w:rsidRPr="00F3373B" w:rsidDel="00763F7C" w:rsidRDefault="00523D12" w:rsidP="00121DEC">
            <w:pPr>
              <w:jc w:val="center"/>
              <w:rPr>
                <w:del w:id="306" w:author="田村　香代子" w:date="2022-04-19T12:05:00Z"/>
                <w:rFonts w:eastAsiaTheme="majorHAnsi" w:cs="Arial"/>
                <w:sz w:val="22"/>
              </w:rPr>
            </w:pPr>
            <w:del w:id="307" w:author="田村　香代子" w:date="2022-04-19T12:05:00Z">
              <w:r w:rsidRPr="00F3373B" w:rsidDel="00763F7C">
                <w:rPr>
                  <w:rFonts w:eastAsiaTheme="majorHAnsi" w:cs="Arial"/>
                  <w:sz w:val="22"/>
                </w:rPr>
                <w:delText>Preferred supervisor</w:delText>
              </w:r>
            </w:del>
          </w:p>
        </w:tc>
        <w:tc>
          <w:tcPr>
            <w:tcW w:w="7086" w:type="dxa"/>
            <w:vAlign w:val="center"/>
          </w:tcPr>
          <w:p w14:paraId="5EDB6160" w14:textId="407DAFE6" w:rsidR="00523D12" w:rsidRPr="00F3373B" w:rsidDel="00763F7C" w:rsidRDefault="00523D12" w:rsidP="00A119D8">
            <w:pPr>
              <w:rPr>
                <w:del w:id="308" w:author="田村　香代子" w:date="2022-04-19T12:05:00Z"/>
                <w:rFonts w:eastAsiaTheme="majorHAnsi" w:cs="Arial"/>
                <w:sz w:val="22"/>
              </w:rPr>
            </w:pPr>
          </w:p>
        </w:tc>
      </w:tr>
      <w:tr w:rsidR="00523D12" w:rsidRPr="00F3373B" w:rsidDel="00763F7C" w14:paraId="28CCB49E" w14:textId="3C5FA7F4" w:rsidTr="00A11492">
        <w:trPr>
          <w:trHeight w:val="8910"/>
          <w:del w:id="309" w:author="田村　香代子" w:date="2022-04-19T12:05:00Z"/>
        </w:trPr>
        <w:tc>
          <w:tcPr>
            <w:tcW w:w="9634" w:type="dxa"/>
            <w:gridSpan w:val="2"/>
          </w:tcPr>
          <w:p w14:paraId="509D1E76" w14:textId="1CE55785" w:rsidR="00523D12" w:rsidRPr="00F3373B" w:rsidDel="00763F7C" w:rsidRDefault="00523D12" w:rsidP="00A119D8">
            <w:pPr>
              <w:rPr>
                <w:del w:id="310" w:author="田村　香代子" w:date="2022-04-19T12:05:00Z"/>
                <w:rFonts w:eastAsiaTheme="majorHAnsi" w:cs="Arial"/>
                <w:sz w:val="22"/>
              </w:rPr>
            </w:pPr>
            <w:del w:id="311" w:author="田村　香代子" w:date="2022-04-19T12:05:00Z">
              <w:r w:rsidRPr="00F3373B" w:rsidDel="00763F7C">
                <w:rPr>
                  <w:rFonts w:eastAsiaTheme="majorHAnsi" w:cs="Arial"/>
                  <w:sz w:val="22"/>
                </w:rPr>
                <w:delText xml:space="preserve">Describe the contents you wish to study, objectives and expected achievements </w:delText>
              </w:r>
              <w:r w:rsidR="006A318A" w:rsidRPr="00F3373B" w:rsidDel="00763F7C">
                <w:rPr>
                  <w:rFonts w:eastAsiaTheme="majorHAnsi" w:cs="Arial"/>
                  <w:sz w:val="22"/>
                </w:rPr>
                <w:delText>at</w:delText>
              </w:r>
              <w:r w:rsidRPr="00F3373B" w:rsidDel="00763F7C">
                <w:rPr>
                  <w:rFonts w:eastAsiaTheme="majorHAnsi" w:cs="Arial"/>
                  <w:sz w:val="22"/>
                </w:rPr>
                <w:delText xml:space="preserve"> MANABIYA (ACADEMIC).</w:delText>
              </w:r>
            </w:del>
          </w:p>
          <w:p w14:paraId="36A66710" w14:textId="255B5885" w:rsidR="00523D12" w:rsidRPr="00F3373B" w:rsidDel="00763F7C" w:rsidRDefault="00523D12" w:rsidP="00A119D8">
            <w:pPr>
              <w:rPr>
                <w:del w:id="312" w:author="田村　香代子" w:date="2022-04-19T12:05:00Z"/>
                <w:rFonts w:eastAsiaTheme="majorHAnsi" w:cs="Arial"/>
                <w:sz w:val="22"/>
              </w:rPr>
            </w:pPr>
          </w:p>
        </w:tc>
      </w:tr>
    </w:tbl>
    <w:p w14:paraId="5039E924" w14:textId="77777777" w:rsidR="00523D12" w:rsidRPr="00F3373B" w:rsidDel="00763F7C" w:rsidRDefault="00523D12" w:rsidP="00523D12">
      <w:pPr>
        <w:rPr>
          <w:del w:id="313" w:author="田村　香代子" w:date="2022-04-19T12:05:00Z"/>
          <w:rFonts w:eastAsiaTheme="majorHAnsi" w:cs="Arial" w:hint="eastAsia"/>
        </w:rPr>
      </w:pPr>
    </w:p>
    <w:p w14:paraId="34795779" w14:textId="1809CD4E" w:rsidR="00B92A72" w:rsidRPr="00F3373B" w:rsidRDefault="00B92A72">
      <w:pPr>
        <w:widowControl/>
        <w:jc w:val="left"/>
      </w:pPr>
      <w:del w:id="314" w:author="田村　香代子" w:date="2022-04-19T12:05:00Z">
        <w:r w:rsidRPr="00F3373B" w:rsidDel="00763F7C">
          <w:br w:type="page"/>
        </w:r>
      </w:del>
    </w:p>
    <w:p w14:paraId="4B15E966" w14:textId="315D062C" w:rsidR="0074499E" w:rsidRPr="00F3373B" w:rsidRDefault="00A11492">
      <w:pPr>
        <w:rPr>
          <w:b/>
          <w:bCs/>
          <w:sz w:val="24"/>
          <w:szCs w:val="24"/>
        </w:rPr>
      </w:pPr>
      <w:r w:rsidRPr="00F3373B">
        <w:rPr>
          <w:rFonts w:hint="eastAsia"/>
          <w:b/>
          <w:bCs/>
          <w:sz w:val="24"/>
          <w:szCs w:val="24"/>
        </w:rPr>
        <w:t>F</w:t>
      </w:r>
      <w:r w:rsidRPr="00F3373B">
        <w:rPr>
          <w:b/>
          <w:bCs/>
          <w:sz w:val="24"/>
          <w:szCs w:val="24"/>
        </w:rPr>
        <w:t>orm 2</w:t>
      </w:r>
    </w:p>
    <w:p w14:paraId="58C28B71" w14:textId="77777777" w:rsidR="00A11492" w:rsidRPr="00F3373B" w:rsidRDefault="00A11492"/>
    <w:p w14:paraId="7AB619E1" w14:textId="79AF2E8D" w:rsidR="00A11492" w:rsidRPr="00F3373B" w:rsidRDefault="00A11492" w:rsidP="00A11492">
      <w:pPr>
        <w:spacing w:line="360" w:lineRule="exact"/>
        <w:jc w:val="center"/>
        <w:rPr>
          <w:rFonts w:eastAsia="PMingLiU" w:cs="Arial"/>
          <w:b/>
          <w:sz w:val="24"/>
          <w:szCs w:val="24"/>
        </w:rPr>
      </w:pPr>
      <w:r w:rsidRPr="00F3373B">
        <w:rPr>
          <w:rFonts w:eastAsiaTheme="majorEastAsia" w:cs="Arial"/>
          <w:b/>
          <w:sz w:val="24"/>
          <w:szCs w:val="24"/>
        </w:rPr>
        <w:t>Institute for Chemical Reaction Design and Discovery (</w:t>
      </w:r>
      <w:r w:rsidRPr="00F3373B">
        <w:rPr>
          <w:rFonts w:eastAsiaTheme="majorEastAsia" w:cs="Arial"/>
          <w:b/>
          <w:sz w:val="24"/>
          <w:szCs w:val="24"/>
          <w:lang w:eastAsia="zh-TW"/>
        </w:rPr>
        <w:t>ICReDD)</w:t>
      </w:r>
    </w:p>
    <w:p w14:paraId="370BC8AC" w14:textId="77777777" w:rsidR="00A11492" w:rsidRPr="00F3373B" w:rsidRDefault="00A11492" w:rsidP="00A11492">
      <w:pPr>
        <w:spacing w:line="360" w:lineRule="exact"/>
        <w:jc w:val="center"/>
        <w:rPr>
          <w:rFonts w:eastAsiaTheme="majorEastAsia" w:cs="Arial"/>
          <w:b/>
          <w:sz w:val="28"/>
          <w:szCs w:val="28"/>
          <w:lang w:eastAsia="zh-TW"/>
        </w:rPr>
      </w:pPr>
      <w:r w:rsidRPr="00F3373B">
        <w:rPr>
          <w:rFonts w:eastAsiaTheme="majorEastAsia" w:cs="Arial"/>
          <w:b/>
          <w:sz w:val="24"/>
          <w:szCs w:val="24"/>
        </w:rPr>
        <w:t xml:space="preserve">Creative Research Institution, Hokkaido University </w:t>
      </w:r>
    </w:p>
    <w:p w14:paraId="5A1E32BE" w14:textId="10067D51" w:rsidR="00A11492" w:rsidRPr="00F3373B" w:rsidRDefault="00897C87" w:rsidP="0047709A">
      <w:pPr>
        <w:spacing w:line="360" w:lineRule="exact"/>
        <w:jc w:val="center"/>
        <w:rPr>
          <w:rFonts w:eastAsiaTheme="majorEastAsia" w:cs="Arial"/>
          <w:b/>
          <w:sz w:val="28"/>
          <w:szCs w:val="28"/>
        </w:rPr>
      </w:pPr>
      <w:r w:rsidRPr="00F3373B">
        <w:rPr>
          <w:rFonts w:eastAsiaTheme="majorEastAsia" w:cs="Arial"/>
          <w:b/>
          <w:sz w:val="28"/>
          <w:szCs w:val="28"/>
        </w:rPr>
        <w:t>Academic Year 202</w:t>
      </w:r>
      <w:r w:rsidR="0047709A" w:rsidRPr="00F3373B">
        <w:rPr>
          <w:rFonts w:eastAsiaTheme="majorEastAsia" w:cs="Arial"/>
          <w:b/>
          <w:sz w:val="28"/>
          <w:szCs w:val="28"/>
        </w:rPr>
        <w:t>2</w:t>
      </w:r>
      <w:r w:rsidR="00A11492" w:rsidRPr="00F3373B">
        <w:rPr>
          <w:rFonts w:eastAsiaTheme="majorEastAsia" w:cs="Arial" w:hint="eastAsia"/>
          <w:b/>
          <w:sz w:val="28"/>
          <w:szCs w:val="28"/>
        </w:rPr>
        <w:t xml:space="preserve"> </w:t>
      </w:r>
      <w:r w:rsidR="00A11492" w:rsidRPr="00F3373B">
        <w:rPr>
          <w:rFonts w:eastAsiaTheme="majorEastAsia" w:cs="Arial"/>
          <w:b/>
          <w:sz w:val="28"/>
          <w:szCs w:val="28"/>
        </w:rPr>
        <w:t>MANABIYA (ACADEMIC) Achievement Report</w:t>
      </w:r>
    </w:p>
    <w:p w14:paraId="538D8F12" w14:textId="77777777" w:rsidR="00A11492" w:rsidRPr="00F3373B" w:rsidRDefault="00A11492" w:rsidP="00A11492">
      <w:pPr>
        <w:rPr>
          <w:rFonts w:eastAsiaTheme="majorEastAsia" w:cs="Arial"/>
        </w:rPr>
      </w:pPr>
    </w:p>
    <w:p w14:paraId="78B67C87" w14:textId="77777777" w:rsidR="00A11492" w:rsidRPr="00F3373B" w:rsidRDefault="00A11492" w:rsidP="00A11492">
      <w:pPr>
        <w:jc w:val="right"/>
        <w:rPr>
          <w:rFonts w:eastAsiaTheme="majorEastAsia" w:cs="Arial"/>
        </w:rPr>
      </w:pPr>
      <w:r w:rsidRPr="00F3373B">
        <w:rPr>
          <w:rFonts w:eastAsiaTheme="majorEastAsia" w:cs="Arial"/>
        </w:rPr>
        <w:t>Date: DD/MM/YYYY</w:t>
      </w:r>
    </w:p>
    <w:p w14:paraId="0BD442D4" w14:textId="77777777" w:rsidR="00A11492" w:rsidRPr="00F3373B" w:rsidRDefault="00A11492" w:rsidP="00A11492">
      <w:pPr>
        <w:rPr>
          <w:rFonts w:eastAsiaTheme="majorEastAsia" w:cs="Arial"/>
        </w:rPr>
      </w:pPr>
    </w:p>
    <w:p w14:paraId="69147530" w14:textId="77777777" w:rsidR="00A11492" w:rsidRPr="00F3373B" w:rsidRDefault="00A11492" w:rsidP="00A11492">
      <w:pPr>
        <w:rPr>
          <w:rFonts w:eastAsiaTheme="majorEastAsia" w:cs="Arial"/>
        </w:rPr>
      </w:pPr>
      <w:r w:rsidRPr="00F3373B">
        <w:rPr>
          <w:rFonts w:eastAsiaTheme="majorEastAsia" w:cs="Arial"/>
        </w:rPr>
        <w:t>To Satoshi Maeda</w:t>
      </w:r>
    </w:p>
    <w:p w14:paraId="50E098CA" w14:textId="77777777" w:rsidR="00A11492" w:rsidRPr="00F3373B" w:rsidRDefault="00A11492" w:rsidP="00A11492">
      <w:pPr>
        <w:rPr>
          <w:rFonts w:eastAsiaTheme="majorEastAsia" w:cs="Arial"/>
        </w:rPr>
      </w:pPr>
      <w:r w:rsidRPr="00F3373B">
        <w:rPr>
          <w:rFonts w:eastAsiaTheme="majorEastAsia" w:cs="Arial"/>
        </w:rPr>
        <w:t>Director</w:t>
      </w:r>
    </w:p>
    <w:p w14:paraId="53525BDE" w14:textId="77777777" w:rsidR="00A11492" w:rsidRPr="00F3373B" w:rsidRDefault="00A11492" w:rsidP="00A11492">
      <w:pPr>
        <w:rPr>
          <w:rFonts w:eastAsiaTheme="majorEastAsia" w:cs="Arial"/>
        </w:rPr>
      </w:pPr>
      <w:r w:rsidRPr="00F3373B">
        <w:rPr>
          <w:rFonts w:eastAsiaTheme="majorEastAsia" w:cs="Arial"/>
        </w:rPr>
        <w:t>Institute for Chemical Reaction Design and Discovery</w:t>
      </w:r>
    </w:p>
    <w:p w14:paraId="199B2F5D" w14:textId="77777777" w:rsidR="00A11492" w:rsidRPr="00F3373B" w:rsidRDefault="00A11492" w:rsidP="00A11492">
      <w:pPr>
        <w:rPr>
          <w:rFonts w:eastAsiaTheme="majorEastAsia" w:cs="Arial"/>
        </w:rPr>
      </w:pPr>
      <w:r w:rsidRPr="00F3373B">
        <w:rPr>
          <w:rFonts w:eastAsiaTheme="majorEastAsia" w:cs="Arial"/>
        </w:rPr>
        <w:t>Hokkaido University</w:t>
      </w:r>
    </w:p>
    <w:p w14:paraId="7174C2D9" w14:textId="77777777" w:rsidR="00A11492" w:rsidRPr="00F3373B" w:rsidRDefault="00A11492" w:rsidP="00A11492">
      <w:pPr>
        <w:rPr>
          <w:rFonts w:eastAsiaTheme="majorEastAsia" w:cs="Arial"/>
        </w:rPr>
      </w:pPr>
    </w:p>
    <w:p w14:paraId="2763E449" w14:textId="77777777" w:rsidR="00A11492" w:rsidRPr="00F3373B" w:rsidRDefault="00A11492" w:rsidP="00A11492">
      <w:pPr>
        <w:ind w:leftChars="1780" w:left="3738"/>
        <w:rPr>
          <w:rFonts w:eastAsiaTheme="majorEastAsia" w:cs="Arial"/>
        </w:rPr>
      </w:pPr>
      <w:r w:rsidRPr="00F3373B">
        <w:rPr>
          <w:rFonts w:eastAsiaTheme="majorEastAsia" w:cs="Arial"/>
        </w:rPr>
        <w:t>Affiliate institution:</w:t>
      </w:r>
    </w:p>
    <w:p w14:paraId="3E399C43" w14:textId="77777777" w:rsidR="00A11492" w:rsidRPr="00F3373B" w:rsidRDefault="00A11492" w:rsidP="00A11492">
      <w:pPr>
        <w:ind w:leftChars="1780" w:left="3738"/>
        <w:rPr>
          <w:rFonts w:eastAsiaTheme="majorEastAsia" w:cs="Arial"/>
        </w:rPr>
      </w:pPr>
      <w:r w:rsidRPr="00F3373B">
        <w:rPr>
          <w:rFonts w:eastAsiaTheme="majorEastAsia" w:cs="Arial"/>
        </w:rPr>
        <w:t>Affiliate section:</w:t>
      </w:r>
    </w:p>
    <w:p w14:paraId="432C84B7" w14:textId="77777777" w:rsidR="00A11492" w:rsidRPr="00F3373B" w:rsidRDefault="00A11492" w:rsidP="00A11492">
      <w:pPr>
        <w:ind w:leftChars="1780" w:left="3738"/>
        <w:rPr>
          <w:rFonts w:eastAsiaTheme="majorEastAsia" w:cs="Arial"/>
        </w:rPr>
      </w:pPr>
      <w:r w:rsidRPr="00F3373B">
        <w:rPr>
          <w:rFonts w:eastAsiaTheme="majorEastAsia" w:cs="Arial"/>
        </w:rPr>
        <w:t>Position/school year:</w:t>
      </w:r>
    </w:p>
    <w:p w14:paraId="1DEC3A2C" w14:textId="77777777" w:rsidR="00A11492" w:rsidRPr="00F3373B" w:rsidRDefault="00A11492" w:rsidP="00A11492">
      <w:pPr>
        <w:ind w:leftChars="1780" w:left="3738"/>
        <w:rPr>
          <w:rFonts w:eastAsiaTheme="majorEastAsia" w:cs="Arial"/>
        </w:rPr>
      </w:pPr>
      <w:r w:rsidRPr="00F3373B">
        <w:rPr>
          <w:rFonts w:eastAsiaTheme="majorEastAsia" w:cs="Arial"/>
        </w:rPr>
        <w:t>Full Name:</w:t>
      </w:r>
    </w:p>
    <w:p w14:paraId="0A806DB9" w14:textId="77777777" w:rsidR="00A11492" w:rsidRPr="00F3373B" w:rsidRDefault="00A11492" w:rsidP="00A11492">
      <w:pPr>
        <w:ind w:leftChars="2160" w:left="4536"/>
        <w:rPr>
          <w:rFonts w:eastAsiaTheme="majorEastAsia" w:cs="Arial"/>
        </w:rPr>
      </w:pPr>
    </w:p>
    <w:p w14:paraId="7BFE0D79" w14:textId="3D9B7CF8" w:rsidR="00A11492" w:rsidRPr="00F3373B" w:rsidRDefault="00A11492" w:rsidP="006A318A">
      <w:pPr>
        <w:rPr>
          <w:rFonts w:eastAsiaTheme="majorHAnsi" w:cs="Arial"/>
        </w:rPr>
      </w:pPr>
      <w:r w:rsidRPr="00F3373B">
        <w:rPr>
          <w:rFonts w:eastAsiaTheme="majorHAnsi" w:cs="Arial"/>
        </w:rPr>
        <w:t xml:space="preserve">I hereby </w:t>
      </w:r>
      <w:r w:rsidR="006A318A" w:rsidRPr="00F3373B">
        <w:rPr>
          <w:rFonts w:eastAsiaTheme="majorHAnsi" w:cs="Arial"/>
        </w:rPr>
        <w:t>submit</w:t>
      </w:r>
      <w:r w:rsidRPr="00F3373B">
        <w:rPr>
          <w:rFonts w:eastAsiaTheme="majorHAnsi" w:cs="Arial"/>
        </w:rPr>
        <w:t xml:space="preserve"> a report on </w:t>
      </w:r>
      <w:r w:rsidR="006A318A" w:rsidRPr="00F3373B">
        <w:rPr>
          <w:rFonts w:eastAsiaTheme="majorHAnsi" w:cs="Arial"/>
        </w:rPr>
        <w:t>the 202</w:t>
      </w:r>
      <w:r w:rsidR="0047709A" w:rsidRPr="00F3373B">
        <w:rPr>
          <w:rFonts w:eastAsiaTheme="majorHAnsi" w:cs="Arial"/>
        </w:rPr>
        <w:t>2</w:t>
      </w:r>
      <w:r w:rsidR="006A318A" w:rsidRPr="00F3373B">
        <w:rPr>
          <w:rFonts w:eastAsiaTheme="majorHAnsi" w:cs="Arial"/>
        </w:rPr>
        <w:t xml:space="preserve"> </w:t>
      </w:r>
      <w:r w:rsidRPr="00F3373B">
        <w:rPr>
          <w:rFonts w:eastAsiaTheme="majorHAnsi" w:cs="Arial"/>
        </w:rPr>
        <w:t xml:space="preserve">MANABIYA (ACADEMIC) </w:t>
      </w:r>
      <w:r w:rsidR="006A318A" w:rsidRPr="00F3373B">
        <w:rPr>
          <w:rFonts w:eastAsiaTheme="majorHAnsi" w:cs="Arial"/>
        </w:rPr>
        <w:t>as below</w:t>
      </w:r>
      <w:r w:rsidRPr="00F3373B">
        <w:rPr>
          <w:rFonts w:eastAsiaTheme="majorHAnsi" w:cs="Arial"/>
        </w:rPr>
        <w:t>.</w:t>
      </w:r>
    </w:p>
    <w:p w14:paraId="5C57CECB" w14:textId="77777777" w:rsidR="00A11492" w:rsidRPr="00F3373B" w:rsidRDefault="00A11492" w:rsidP="00A11492">
      <w:pPr>
        <w:ind w:firstLineChars="100" w:firstLine="210"/>
        <w:rPr>
          <w:rFonts w:eastAsiaTheme="majorHAnsi" w:cs="Arial"/>
        </w:rPr>
      </w:pPr>
      <w:r w:rsidRPr="00F3373B">
        <w:rPr>
          <w:rFonts w:eastAsiaTheme="majorHAnsi" w:cs="Arial"/>
        </w:rPr>
        <w:t xml:space="preserve"> </w:t>
      </w:r>
    </w:p>
    <w:tbl>
      <w:tblPr>
        <w:tblStyle w:val="a6"/>
        <w:tblW w:w="9493" w:type="dxa"/>
        <w:tblLook w:val="04A0" w:firstRow="1" w:lastRow="0" w:firstColumn="1" w:lastColumn="0" w:noHBand="0" w:noVBand="1"/>
      </w:tblPr>
      <w:tblGrid>
        <w:gridCol w:w="2547"/>
        <w:gridCol w:w="6946"/>
      </w:tblGrid>
      <w:tr w:rsidR="00A11492" w:rsidRPr="00F3373B" w14:paraId="1244ADBB" w14:textId="77777777" w:rsidTr="00A11492">
        <w:trPr>
          <w:trHeight w:val="507"/>
        </w:trPr>
        <w:tc>
          <w:tcPr>
            <w:tcW w:w="2547" w:type="dxa"/>
            <w:vAlign w:val="center"/>
          </w:tcPr>
          <w:p w14:paraId="2FA53B0E" w14:textId="77777777" w:rsidR="00A11492" w:rsidRPr="00F3373B" w:rsidRDefault="00A11492" w:rsidP="00A11492">
            <w:pPr>
              <w:jc w:val="center"/>
              <w:rPr>
                <w:rFonts w:eastAsiaTheme="majorEastAsia" w:cs="Arial"/>
                <w:sz w:val="22"/>
              </w:rPr>
            </w:pPr>
            <w:r w:rsidRPr="00F3373B">
              <w:rPr>
                <w:rFonts w:eastAsiaTheme="majorEastAsia" w:cs="Arial"/>
                <w:sz w:val="22"/>
              </w:rPr>
              <w:t>Supervisor</w:t>
            </w:r>
          </w:p>
        </w:tc>
        <w:tc>
          <w:tcPr>
            <w:tcW w:w="6946" w:type="dxa"/>
            <w:vAlign w:val="center"/>
          </w:tcPr>
          <w:p w14:paraId="70D764D8" w14:textId="77777777" w:rsidR="00A11492" w:rsidRPr="00F3373B" w:rsidRDefault="00A11492" w:rsidP="00A11492">
            <w:pPr>
              <w:jc w:val="left"/>
              <w:rPr>
                <w:rFonts w:eastAsiaTheme="majorEastAsia" w:cs="Arial"/>
                <w:sz w:val="22"/>
              </w:rPr>
            </w:pPr>
          </w:p>
        </w:tc>
      </w:tr>
      <w:tr w:rsidR="00A11492" w:rsidRPr="00F3373B" w14:paraId="4578D578" w14:textId="77777777" w:rsidTr="00A11492">
        <w:trPr>
          <w:trHeight w:val="415"/>
        </w:trPr>
        <w:tc>
          <w:tcPr>
            <w:tcW w:w="2547" w:type="dxa"/>
            <w:vAlign w:val="center"/>
          </w:tcPr>
          <w:p w14:paraId="6FC98AC4" w14:textId="77777777" w:rsidR="00A11492" w:rsidRPr="00F3373B" w:rsidRDefault="00A11492" w:rsidP="00A11492">
            <w:pPr>
              <w:jc w:val="center"/>
              <w:rPr>
                <w:rFonts w:eastAsiaTheme="majorEastAsia" w:cs="Arial"/>
                <w:sz w:val="22"/>
              </w:rPr>
            </w:pPr>
            <w:r w:rsidRPr="00F3373B">
              <w:rPr>
                <w:rFonts w:eastAsiaTheme="majorEastAsia" w:cs="Arial"/>
                <w:sz w:val="22"/>
              </w:rPr>
              <w:t>Period of study</w:t>
            </w:r>
          </w:p>
        </w:tc>
        <w:tc>
          <w:tcPr>
            <w:tcW w:w="6946" w:type="dxa"/>
            <w:vAlign w:val="center"/>
          </w:tcPr>
          <w:p w14:paraId="21DD6503" w14:textId="77777777" w:rsidR="00A11492" w:rsidRPr="00F3373B" w:rsidRDefault="00A11492" w:rsidP="00A11492">
            <w:pPr>
              <w:jc w:val="left"/>
              <w:rPr>
                <w:rFonts w:eastAsiaTheme="majorEastAsia" w:cs="Arial"/>
                <w:sz w:val="22"/>
              </w:rPr>
            </w:pPr>
            <w:r w:rsidRPr="00F3373B">
              <w:rPr>
                <w:rFonts w:eastAsiaTheme="majorHAnsi" w:cs="Arial"/>
                <w:sz w:val="22"/>
              </w:rPr>
              <w:t>DD/MM/YYY - DD/MM/YYY</w:t>
            </w:r>
          </w:p>
        </w:tc>
      </w:tr>
      <w:tr w:rsidR="00A11492" w:rsidRPr="00550ECE" w14:paraId="335745C9" w14:textId="77777777" w:rsidTr="00A11492">
        <w:trPr>
          <w:trHeight w:val="5172"/>
        </w:trPr>
        <w:tc>
          <w:tcPr>
            <w:tcW w:w="9493" w:type="dxa"/>
            <w:gridSpan w:val="2"/>
          </w:tcPr>
          <w:p w14:paraId="088028E8" w14:textId="77777777" w:rsidR="00A11492" w:rsidRDefault="00A11492" w:rsidP="00A119D8">
            <w:pPr>
              <w:rPr>
                <w:ins w:id="315" w:author="田村　香代子" w:date="2022-04-19T12:05:00Z"/>
                <w:rFonts w:eastAsiaTheme="majorEastAsia" w:cs="Arial"/>
                <w:sz w:val="22"/>
              </w:rPr>
            </w:pPr>
            <w:r w:rsidRPr="00F3373B">
              <w:rPr>
                <w:rFonts w:eastAsiaTheme="majorEastAsia" w:cs="Arial"/>
                <w:sz w:val="22"/>
              </w:rPr>
              <w:t xml:space="preserve">Describe the contents </w:t>
            </w:r>
            <w:r w:rsidR="006A318A" w:rsidRPr="00F3373B">
              <w:rPr>
                <w:rFonts w:eastAsiaTheme="majorEastAsia" w:cs="Arial"/>
                <w:sz w:val="22"/>
              </w:rPr>
              <w:t>learned</w:t>
            </w:r>
            <w:r w:rsidRPr="00F3373B">
              <w:rPr>
                <w:rFonts w:eastAsiaTheme="majorEastAsia" w:cs="Arial"/>
                <w:sz w:val="22"/>
              </w:rPr>
              <w:t xml:space="preserve"> and </w:t>
            </w:r>
            <w:r w:rsidR="006A318A" w:rsidRPr="00F3373B">
              <w:rPr>
                <w:rFonts w:eastAsiaTheme="majorEastAsia" w:cs="Arial"/>
                <w:sz w:val="22"/>
              </w:rPr>
              <w:t>achievements made at</w:t>
            </w:r>
            <w:r w:rsidRPr="00F3373B">
              <w:rPr>
                <w:rFonts w:eastAsiaTheme="majorEastAsia" w:cs="Arial"/>
                <w:sz w:val="22"/>
              </w:rPr>
              <w:t xml:space="preserve"> MANABIYA (ACADEMIC). (</w:t>
            </w:r>
            <w:r w:rsidR="006A318A" w:rsidRPr="00F3373B">
              <w:rPr>
                <w:rFonts w:eastAsiaTheme="majorEastAsia" w:cs="Arial"/>
                <w:sz w:val="22"/>
              </w:rPr>
              <w:t>Please a</w:t>
            </w:r>
            <w:r w:rsidRPr="00F3373B">
              <w:rPr>
                <w:rFonts w:eastAsiaTheme="majorEastAsia" w:cs="Arial"/>
                <w:sz w:val="22"/>
              </w:rPr>
              <w:t>ttach reference materials.)</w:t>
            </w:r>
          </w:p>
          <w:p w14:paraId="26DDE24F" w14:textId="77777777" w:rsidR="00763F7C" w:rsidRDefault="00763F7C" w:rsidP="00A119D8">
            <w:pPr>
              <w:rPr>
                <w:ins w:id="316" w:author="田村　香代子" w:date="2022-04-19T12:05:00Z"/>
                <w:rFonts w:eastAsiaTheme="majorEastAsia" w:cs="Arial"/>
                <w:sz w:val="22"/>
              </w:rPr>
            </w:pPr>
          </w:p>
          <w:p w14:paraId="0CAEFFD0" w14:textId="77777777" w:rsidR="00763F7C" w:rsidRDefault="00763F7C" w:rsidP="00A119D8">
            <w:pPr>
              <w:rPr>
                <w:ins w:id="317" w:author="田村　香代子" w:date="2022-04-19T12:05:00Z"/>
                <w:rFonts w:eastAsiaTheme="majorEastAsia" w:cs="Arial"/>
                <w:sz w:val="22"/>
              </w:rPr>
            </w:pPr>
          </w:p>
          <w:p w14:paraId="653D5140" w14:textId="77777777" w:rsidR="00763F7C" w:rsidRDefault="00763F7C" w:rsidP="00A119D8">
            <w:pPr>
              <w:rPr>
                <w:ins w:id="318" w:author="田村　香代子" w:date="2022-04-19T12:05:00Z"/>
                <w:rFonts w:eastAsiaTheme="majorEastAsia" w:cs="Arial"/>
                <w:sz w:val="22"/>
              </w:rPr>
            </w:pPr>
          </w:p>
          <w:p w14:paraId="7D472C77" w14:textId="77777777" w:rsidR="00763F7C" w:rsidRDefault="00763F7C" w:rsidP="00A119D8">
            <w:pPr>
              <w:rPr>
                <w:ins w:id="319" w:author="田村　香代子" w:date="2022-04-19T12:05:00Z"/>
                <w:rFonts w:eastAsiaTheme="majorEastAsia" w:cs="Arial"/>
                <w:sz w:val="22"/>
              </w:rPr>
            </w:pPr>
          </w:p>
          <w:p w14:paraId="447D6A62" w14:textId="77777777" w:rsidR="00763F7C" w:rsidRDefault="00763F7C" w:rsidP="00A119D8">
            <w:pPr>
              <w:rPr>
                <w:ins w:id="320" w:author="田村　香代子" w:date="2022-04-19T12:05:00Z"/>
                <w:rFonts w:eastAsiaTheme="majorEastAsia" w:cs="Arial"/>
                <w:sz w:val="22"/>
              </w:rPr>
            </w:pPr>
          </w:p>
          <w:p w14:paraId="7DA1E60E" w14:textId="77777777" w:rsidR="00763F7C" w:rsidRDefault="00763F7C" w:rsidP="00A119D8">
            <w:pPr>
              <w:rPr>
                <w:ins w:id="321" w:author="田村　香代子" w:date="2022-04-19T12:05:00Z"/>
                <w:rFonts w:eastAsiaTheme="majorEastAsia" w:cs="Arial"/>
                <w:sz w:val="22"/>
              </w:rPr>
            </w:pPr>
          </w:p>
          <w:p w14:paraId="73A862DE" w14:textId="77777777" w:rsidR="00763F7C" w:rsidRDefault="00763F7C" w:rsidP="00A119D8">
            <w:pPr>
              <w:rPr>
                <w:ins w:id="322" w:author="田村　香代子" w:date="2022-04-19T12:05:00Z"/>
                <w:rFonts w:eastAsiaTheme="majorEastAsia" w:cs="Arial"/>
                <w:sz w:val="22"/>
              </w:rPr>
            </w:pPr>
          </w:p>
          <w:p w14:paraId="1763BA5B" w14:textId="77777777" w:rsidR="00763F7C" w:rsidRDefault="00763F7C" w:rsidP="00A119D8">
            <w:pPr>
              <w:rPr>
                <w:ins w:id="323" w:author="田村　香代子" w:date="2022-04-19T12:05:00Z"/>
                <w:rFonts w:eastAsiaTheme="majorEastAsia" w:cs="Arial"/>
                <w:sz w:val="22"/>
              </w:rPr>
            </w:pPr>
          </w:p>
          <w:p w14:paraId="20F8B73A" w14:textId="77777777" w:rsidR="00763F7C" w:rsidRDefault="00763F7C" w:rsidP="00A119D8">
            <w:pPr>
              <w:rPr>
                <w:ins w:id="324" w:author="田村　香代子" w:date="2022-04-19T12:05:00Z"/>
                <w:rFonts w:eastAsiaTheme="majorEastAsia" w:cs="Arial"/>
                <w:sz w:val="22"/>
              </w:rPr>
            </w:pPr>
          </w:p>
          <w:p w14:paraId="2D048E4C" w14:textId="77777777" w:rsidR="00763F7C" w:rsidRDefault="00763F7C" w:rsidP="00A119D8">
            <w:pPr>
              <w:rPr>
                <w:ins w:id="325" w:author="田村　香代子" w:date="2022-04-19T12:05:00Z"/>
                <w:rFonts w:eastAsiaTheme="majorEastAsia" w:cs="Arial"/>
                <w:sz w:val="22"/>
              </w:rPr>
            </w:pPr>
          </w:p>
          <w:p w14:paraId="2FD488F3" w14:textId="77777777" w:rsidR="00763F7C" w:rsidRDefault="00763F7C" w:rsidP="00A119D8">
            <w:pPr>
              <w:rPr>
                <w:ins w:id="326" w:author="田村　香代子" w:date="2022-04-19T12:05:00Z"/>
                <w:rFonts w:eastAsiaTheme="majorEastAsia" w:cs="Arial"/>
                <w:sz w:val="22"/>
              </w:rPr>
            </w:pPr>
          </w:p>
          <w:p w14:paraId="370462C9" w14:textId="77777777" w:rsidR="00763F7C" w:rsidRDefault="00763F7C" w:rsidP="00A119D8">
            <w:pPr>
              <w:rPr>
                <w:ins w:id="327" w:author="田村　香代子" w:date="2022-04-19T12:05:00Z"/>
                <w:rFonts w:eastAsiaTheme="majorEastAsia" w:cs="Arial"/>
                <w:sz w:val="22"/>
              </w:rPr>
            </w:pPr>
          </w:p>
          <w:p w14:paraId="68B9743B" w14:textId="77777777" w:rsidR="00763F7C" w:rsidRDefault="00763F7C" w:rsidP="00A119D8">
            <w:pPr>
              <w:rPr>
                <w:ins w:id="328" w:author="田村　香代子" w:date="2022-04-19T12:05:00Z"/>
                <w:rFonts w:eastAsiaTheme="majorEastAsia" w:cs="Arial"/>
                <w:sz w:val="22"/>
              </w:rPr>
            </w:pPr>
          </w:p>
          <w:p w14:paraId="5B75E4FA" w14:textId="77777777" w:rsidR="00763F7C" w:rsidRDefault="00763F7C" w:rsidP="00A119D8">
            <w:pPr>
              <w:rPr>
                <w:ins w:id="329" w:author="田村　香代子" w:date="2022-04-19T12:05:00Z"/>
                <w:rFonts w:eastAsiaTheme="majorEastAsia" w:cs="Arial"/>
                <w:sz w:val="22"/>
              </w:rPr>
            </w:pPr>
          </w:p>
          <w:p w14:paraId="6D810767" w14:textId="77777777" w:rsidR="00763F7C" w:rsidRDefault="00763F7C" w:rsidP="00A119D8">
            <w:pPr>
              <w:rPr>
                <w:ins w:id="330" w:author="田村　香代子" w:date="2022-04-19T12:05:00Z"/>
                <w:rFonts w:eastAsiaTheme="majorEastAsia" w:cs="Arial"/>
                <w:sz w:val="22"/>
              </w:rPr>
            </w:pPr>
          </w:p>
          <w:p w14:paraId="47A22AF8" w14:textId="0A05F095" w:rsidR="00763F7C" w:rsidRPr="00550ECE" w:rsidRDefault="00763F7C" w:rsidP="00A119D8">
            <w:pPr>
              <w:rPr>
                <w:rFonts w:eastAsiaTheme="majorEastAsia" w:cs="Arial" w:hint="eastAsia"/>
                <w:sz w:val="22"/>
              </w:rPr>
            </w:pPr>
          </w:p>
        </w:tc>
      </w:tr>
    </w:tbl>
    <w:p w14:paraId="361CF3C1" w14:textId="77777777" w:rsidR="00A11492" w:rsidRPr="00550ECE" w:rsidRDefault="00A11492" w:rsidP="00A11492">
      <w:pPr>
        <w:ind w:leftChars="2160" w:left="4536"/>
        <w:rPr>
          <w:rFonts w:eastAsiaTheme="majorEastAsia" w:cs="Arial"/>
        </w:rPr>
      </w:pPr>
    </w:p>
    <w:p w14:paraId="2873BA12" w14:textId="77777777" w:rsidR="00A11492" w:rsidRPr="00523D12" w:rsidRDefault="00A11492"/>
    <w:sectPr w:rsidR="00A11492" w:rsidRPr="00523D12" w:rsidSect="00220146">
      <w:pgSz w:w="11906" w:h="16838" w:code="9"/>
      <w:pgMar w:top="1134" w:right="1134" w:bottom="1134" w:left="1134" w:header="851" w:footer="992" w:gutter="0"/>
      <w:cols w:space="425"/>
      <w:docGrid w:type="lines" w:linePitch="32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田村　香代子" w:date="2022-04-12T14:57:00Z" w:initials="田村　香代子">
    <w:p w14:paraId="10975FDA" w14:textId="2D1CCC0A" w:rsidR="00B00808" w:rsidRDefault="00B00808">
      <w:pPr>
        <w:pStyle w:val="ad"/>
      </w:pPr>
      <w:r>
        <w:rPr>
          <w:rStyle w:val="ac"/>
        </w:rPr>
        <w:annotationRef/>
      </w:r>
      <w:r>
        <w:rPr>
          <w:rFonts w:hint="eastAsia"/>
        </w:rPr>
        <w:t>この資料は後日更新します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975F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011CA" w16cex:dateUtc="2022-04-12T0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975FDA" w16cid:durableId="260011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4A7B" w14:textId="77777777" w:rsidR="003746D0" w:rsidRDefault="003746D0" w:rsidP="000D00FF">
      <w:r>
        <w:separator/>
      </w:r>
    </w:p>
  </w:endnote>
  <w:endnote w:type="continuationSeparator" w:id="0">
    <w:p w14:paraId="6DD26996" w14:textId="77777777" w:rsidR="003746D0" w:rsidRDefault="003746D0" w:rsidP="000D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C01DC" w14:textId="77777777" w:rsidR="003746D0" w:rsidRDefault="003746D0" w:rsidP="000D00FF">
      <w:r>
        <w:separator/>
      </w:r>
    </w:p>
  </w:footnote>
  <w:footnote w:type="continuationSeparator" w:id="0">
    <w:p w14:paraId="1D462527" w14:textId="77777777" w:rsidR="003746D0" w:rsidRDefault="003746D0" w:rsidP="000D0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4B2B"/>
    <w:multiLevelType w:val="multilevel"/>
    <w:tmpl w:val="0409001D"/>
    <w:numStyleLink w:val="3"/>
  </w:abstractNum>
  <w:abstractNum w:abstractNumId="1" w15:restartNumberingAfterBreak="0">
    <w:nsid w:val="103872C0"/>
    <w:multiLevelType w:val="hybridMultilevel"/>
    <w:tmpl w:val="0F7EB22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0C6F58"/>
    <w:multiLevelType w:val="multilevel"/>
    <w:tmpl w:val="0409001D"/>
    <w:styleLink w:val="3"/>
    <w:lvl w:ilvl="0">
      <w:start w:val="5"/>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8E67FAC"/>
    <w:multiLevelType w:val="multilevel"/>
    <w:tmpl w:val="7DCC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3C513E"/>
    <w:multiLevelType w:val="multilevel"/>
    <w:tmpl w:val="5BEE448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52CE726F"/>
    <w:multiLevelType w:val="hybridMultilevel"/>
    <w:tmpl w:val="A36254D8"/>
    <w:lvl w:ilvl="0" w:tplc="5C2C6F5C">
      <w:start w:val="1"/>
      <w:numFmt w:val="decimal"/>
      <w:lvlText w:val="(%1)"/>
      <w:lvlJc w:val="left"/>
      <w:pPr>
        <w:ind w:left="219" w:hanging="360"/>
      </w:pPr>
      <w:rPr>
        <w:rFonts w:hint="default"/>
      </w:rPr>
    </w:lvl>
    <w:lvl w:ilvl="1" w:tplc="04090017" w:tentative="1">
      <w:start w:val="1"/>
      <w:numFmt w:val="aiueoFullWidth"/>
      <w:lvlText w:val="(%2)"/>
      <w:lvlJc w:val="left"/>
      <w:pPr>
        <w:ind w:left="699" w:hanging="420"/>
      </w:p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6" w15:restartNumberingAfterBreak="0">
    <w:nsid w:val="5E95541F"/>
    <w:multiLevelType w:val="multilevel"/>
    <w:tmpl w:val="5BEE4480"/>
    <w:numStyleLink w:val="2"/>
  </w:abstractNum>
  <w:abstractNum w:abstractNumId="7" w15:restartNumberingAfterBreak="0">
    <w:nsid w:val="61780C44"/>
    <w:multiLevelType w:val="multilevel"/>
    <w:tmpl w:val="5BEE4480"/>
    <w:styleLink w:val="2"/>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68106CBD"/>
    <w:multiLevelType w:val="multilevel"/>
    <w:tmpl w:val="0409001D"/>
    <w:styleLink w:val="1"/>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4"/>
  </w:num>
  <w:num w:numId="3">
    <w:abstractNumId w:val="8"/>
  </w:num>
  <w:num w:numId="4">
    <w:abstractNumId w:val="7"/>
  </w:num>
  <w:num w:numId="5">
    <w:abstractNumId w:val="6"/>
  </w:num>
  <w:num w:numId="6">
    <w:abstractNumId w:val="0"/>
  </w:num>
  <w:num w:numId="7">
    <w:abstractNumId w:val="2"/>
  </w:num>
  <w:num w:numId="8">
    <w:abstractNumId w:val="5"/>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田村　香代子">
    <w15:presenceInfo w15:providerId="None" w15:userId="田村　香代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markup="0"/>
  <w:trackRevisions/>
  <w:defaultTabStop w:val="840"/>
  <w:drawingGridHorizontalSpacing w:val="105"/>
  <w:drawingGridVerticalSpacing w:val="32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9E"/>
    <w:rsid w:val="00017214"/>
    <w:rsid w:val="0003005D"/>
    <w:rsid w:val="000369E0"/>
    <w:rsid w:val="000B5C8F"/>
    <w:rsid w:val="000D00FF"/>
    <w:rsid w:val="000F70CD"/>
    <w:rsid w:val="00102C12"/>
    <w:rsid w:val="00121DEC"/>
    <w:rsid w:val="00126E6A"/>
    <w:rsid w:val="00170A4D"/>
    <w:rsid w:val="00182BAF"/>
    <w:rsid w:val="001A0A5A"/>
    <w:rsid w:val="001A0DE6"/>
    <w:rsid w:val="001C1686"/>
    <w:rsid w:val="001C1F0F"/>
    <w:rsid w:val="001D177D"/>
    <w:rsid w:val="001F5DFF"/>
    <w:rsid w:val="00202D24"/>
    <w:rsid w:val="00205C38"/>
    <w:rsid w:val="00220146"/>
    <w:rsid w:val="002928C7"/>
    <w:rsid w:val="002D5941"/>
    <w:rsid w:val="002D6F33"/>
    <w:rsid w:val="00312E42"/>
    <w:rsid w:val="003154E4"/>
    <w:rsid w:val="00327AE4"/>
    <w:rsid w:val="0034105D"/>
    <w:rsid w:val="00345CEA"/>
    <w:rsid w:val="003746D0"/>
    <w:rsid w:val="00385AD0"/>
    <w:rsid w:val="003A11F6"/>
    <w:rsid w:val="003C0FF6"/>
    <w:rsid w:val="003C4CF5"/>
    <w:rsid w:val="003D055D"/>
    <w:rsid w:val="003D26FB"/>
    <w:rsid w:val="00411676"/>
    <w:rsid w:val="00420398"/>
    <w:rsid w:val="00457F86"/>
    <w:rsid w:val="0046172E"/>
    <w:rsid w:val="00473167"/>
    <w:rsid w:val="0047709A"/>
    <w:rsid w:val="0048472B"/>
    <w:rsid w:val="00496004"/>
    <w:rsid w:val="00497413"/>
    <w:rsid w:val="00523D12"/>
    <w:rsid w:val="00527407"/>
    <w:rsid w:val="0054154D"/>
    <w:rsid w:val="00555963"/>
    <w:rsid w:val="00566606"/>
    <w:rsid w:val="0059585A"/>
    <w:rsid w:val="005961C4"/>
    <w:rsid w:val="005A6589"/>
    <w:rsid w:val="005A7C9C"/>
    <w:rsid w:val="005E591A"/>
    <w:rsid w:val="00616A5A"/>
    <w:rsid w:val="0062194B"/>
    <w:rsid w:val="00621EF7"/>
    <w:rsid w:val="00670748"/>
    <w:rsid w:val="00671EA3"/>
    <w:rsid w:val="00673F20"/>
    <w:rsid w:val="006753C0"/>
    <w:rsid w:val="00676001"/>
    <w:rsid w:val="006852DA"/>
    <w:rsid w:val="006A318A"/>
    <w:rsid w:val="006C05F4"/>
    <w:rsid w:val="006C091A"/>
    <w:rsid w:val="006D1FE4"/>
    <w:rsid w:val="006D46FA"/>
    <w:rsid w:val="0074499E"/>
    <w:rsid w:val="00745F4E"/>
    <w:rsid w:val="00763F7C"/>
    <w:rsid w:val="00777C84"/>
    <w:rsid w:val="007B3410"/>
    <w:rsid w:val="007B7F28"/>
    <w:rsid w:val="007D2200"/>
    <w:rsid w:val="007E5BF5"/>
    <w:rsid w:val="008000F5"/>
    <w:rsid w:val="00826D76"/>
    <w:rsid w:val="00833EDC"/>
    <w:rsid w:val="00886F44"/>
    <w:rsid w:val="008925AE"/>
    <w:rsid w:val="00897C87"/>
    <w:rsid w:val="008A3CFA"/>
    <w:rsid w:val="008F2BB1"/>
    <w:rsid w:val="00907ED5"/>
    <w:rsid w:val="00941719"/>
    <w:rsid w:val="009637F7"/>
    <w:rsid w:val="0096573F"/>
    <w:rsid w:val="00974B04"/>
    <w:rsid w:val="0099682E"/>
    <w:rsid w:val="009B1110"/>
    <w:rsid w:val="009B505D"/>
    <w:rsid w:val="009B5D77"/>
    <w:rsid w:val="00A04434"/>
    <w:rsid w:val="00A11492"/>
    <w:rsid w:val="00A26411"/>
    <w:rsid w:val="00A416E5"/>
    <w:rsid w:val="00A6378C"/>
    <w:rsid w:val="00A7655F"/>
    <w:rsid w:val="00AA55BE"/>
    <w:rsid w:val="00AB4A86"/>
    <w:rsid w:val="00AE2147"/>
    <w:rsid w:val="00AE3429"/>
    <w:rsid w:val="00B00808"/>
    <w:rsid w:val="00B158A4"/>
    <w:rsid w:val="00B23EB5"/>
    <w:rsid w:val="00B34F04"/>
    <w:rsid w:val="00B376BD"/>
    <w:rsid w:val="00B4363E"/>
    <w:rsid w:val="00B6500E"/>
    <w:rsid w:val="00B80DA3"/>
    <w:rsid w:val="00B80EAF"/>
    <w:rsid w:val="00B91A23"/>
    <w:rsid w:val="00B92A72"/>
    <w:rsid w:val="00BE1221"/>
    <w:rsid w:val="00BF6A90"/>
    <w:rsid w:val="00C0549E"/>
    <w:rsid w:val="00C0568A"/>
    <w:rsid w:val="00C608D5"/>
    <w:rsid w:val="00C8393C"/>
    <w:rsid w:val="00C961B1"/>
    <w:rsid w:val="00CB7FEB"/>
    <w:rsid w:val="00CC37FA"/>
    <w:rsid w:val="00CC460D"/>
    <w:rsid w:val="00CD0F10"/>
    <w:rsid w:val="00CE5BA5"/>
    <w:rsid w:val="00CF64C4"/>
    <w:rsid w:val="00CF7311"/>
    <w:rsid w:val="00D02599"/>
    <w:rsid w:val="00D40861"/>
    <w:rsid w:val="00D40F65"/>
    <w:rsid w:val="00D61ADB"/>
    <w:rsid w:val="00D62060"/>
    <w:rsid w:val="00D82AD8"/>
    <w:rsid w:val="00DA04A9"/>
    <w:rsid w:val="00DA5428"/>
    <w:rsid w:val="00DB084A"/>
    <w:rsid w:val="00DB65AB"/>
    <w:rsid w:val="00DF2503"/>
    <w:rsid w:val="00E037D5"/>
    <w:rsid w:val="00E17B46"/>
    <w:rsid w:val="00E26698"/>
    <w:rsid w:val="00E34DE9"/>
    <w:rsid w:val="00E502D1"/>
    <w:rsid w:val="00E835EB"/>
    <w:rsid w:val="00E83DBE"/>
    <w:rsid w:val="00E95CE6"/>
    <w:rsid w:val="00ED5F39"/>
    <w:rsid w:val="00EE18D2"/>
    <w:rsid w:val="00EF26C0"/>
    <w:rsid w:val="00F03F61"/>
    <w:rsid w:val="00F109BF"/>
    <w:rsid w:val="00F12E34"/>
    <w:rsid w:val="00F3373B"/>
    <w:rsid w:val="00F35B82"/>
    <w:rsid w:val="00F371E4"/>
    <w:rsid w:val="00F82A30"/>
    <w:rsid w:val="00FB1224"/>
    <w:rsid w:val="00FB5FB1"/>
    <w:rsid w:val="00FB6527"/>
    <w:rsid w:val="00FD67A7"/>
    <w:rsid w:val="00FE1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065D60"/>
  <w15:chartTrackingRefBased/>
  <w15:docId w15:val="{0FC72776-DF48-4ECA-80C6-324426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B46"/>
    <w:pPr>
      <w:widowControl w:val="0"/>
      <w:jc w:val="both"/>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7F28"/>
    <w:pPr>
      <w:ind w:leftChars="400" w:left="840"/>
    </w:pPr>
  </w:style>
  <w:style w:type="numbering" w:customStyle="1" w:styleId="1">
    <w:name w:val="スタイル1"/>
    <w:uiPriority w:val="99"/>
    <w:rsid w:val="007B7F28"/>
    <w:pPr>
      <w:numPr>
        <w:numId w:val="3"/>
      </w:numPr>
    </w:pPr>
  </w:style>
  <w:style w:type="character" w:styleId="a4">
    <w:name w:val="Hyperlink"/>
    <w:basedOn w:val="a0"/>
    <w:uiPriority w:val="99"/>
    <w:unhideWhenUsed/>
    <w:rsid w:val="00C608D5"/>
    <w:rPr>
      <w:color w:val="0563C1" w:themeColor="hyperlink"/>
      <w:u w:val="single"/>
    </w:rPr>
  </w:style>
  <w:style w:type="character" w:styleId="a5">
    <w:name w:val="Unresolved Mention"/>
    <w:basedOn w:val="a0"/>
    <w:uiPriority w:val="99"/>
    <w:semiHidden/>
    <w:unhideWhenUsed/>
    <w:rsid w:val="00C608D5"/>
    <w:rPr>
      <w:color w:val="605E5C"/>
      <w:shd w:val="clear" w:color="auto" w:fill="E1DFDD"/>
    </w:rPr>
  </w:style>
  <w:style w:type="numbering" w:customStyle="1" w:styleId="2">
    <w:name w:val="スタイル2"/>
    <w:uiPriority w:val="99"/>
    <w:rsid w:val="000F70CD"/>
    <w:pPr>
      <w:numPr>
        <w:numId w:val="4"/>
      </w:numPr>
    </w:pPr>
  </w:style>
  <w:style w:type="numbering" w:customStyle="1" w:styleId="3">
    <w:name w:val="スタイル3"/>
    <w:uiPriority w:val="99"/>
    <w:rsid w:val="00B6500E"/>
    <w:pPr>
      <w:numPr>
        <w:numId w:val="7"/>
      </w:numPr>
    </w:pPr>
  </w:style>
  <w:style w:type="table" w:styleId="a6">
    <w:name w:val="Table Grid"/>
    <w:basedOn w:val="a1"/>
    <w:uiPriority w:val="59"/>
    <w:rsid w:val="0052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D00FF"/>
    <w:pPr>
      <w:tabs>
        <w:tab w:val="center" w:pos="4252"/>
        <w:tab w:val="right" w:pos="8504"/>
      </w:tabs>
      <w:snapToGrid w:val="0"/>
    </w:pPr>
  </w:style>
  <w:style w:type="character" w:customStyle="1" w:styleId="a8">
    <w:name w:val="ヘッダー (文字)"/>
    <w:basedOn w:val="a0"/>
    <w:link w:val="a7"/>
    <w:uiPriority w:val="99"/>
    <w:rsid w:val="000D00FF"/>
    <w:rPr>
      <w:rFonts w:ascii="Arial" w:hAnsi="Arial"/>
    </w:rPr>
  </w:style>
  <w:style w:type="paragraph" w:styleId="a9">
    <w:name w:val="footer"/>
    <w:basedOn w:val="a"/>
    <w:link w:val="aa"/>
    <w:uiPriority w:val="99"/>
    <w:unhideWhenUsed/>
    <w:rsid w:val="000D00FF"/>
    <w:pPr>
      <w:tabs>
        <w:tab w:val="center" w:pos="4252"/>
        <w:tab w:val="right" w:pos="8504"/>
      </w:tabs>
      <w:snapToGrid w:val="0"/>
    </w:pPr>
  </w:style>
  <w:style w:type="character" w:customStyle="1" w:styleId="aa">
    <w:name w:val="フッター (文字)"/>
    <w:basedOn w:val="a0"/>
    <w:link w:val="a9"/>
    <w:uiPriority w:val="99"/>
    <w:rsid w:val="000D00FF"/>
    <w:rPr>
      <w:rFonts w:ascii="Arial" w:hAnsi="Arial"/>
    </w:rPr>
  </w:style>
  <w:style w:type="paragraph" w:customStyle="1" w:styleId="none">
    <w:name w:val="none"/>
    <w:basedOn w:val="a"/>
    <w:rsid w:val="00673F2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FollowedHyperlink"/>
    <w:basedOn w:val="a0"/>
    <w:uiPriority w:val="99"/>
    <w:semiHidden/>
    <w:unhideWhenUsed/>
    <w:rsid w:val="00B23EB5"/>
    <w:rPr>
      <w:color w:val="954F72" w:themeColor="followedHyperlink"/>
      <w:u w:val="single"/>
    </w:rPr>
  </w:style>
  <w:style w:type="character" w:styleId="ac">
    <w:name w:val="annotation reference"/>
    <w:basedOn w:val="a0"/>
    <w:uiPriority w:val="99"/>
    <w:semiHidden/>
    <w:unhideWhenUsed/>
    <w:rsid w:val="00B00808"/>
    <w:rPr>
      <w:sz w:val="18"/>
      <w:szCs w:val="18"/>
    </w:rPr>
  </w:style>
  <w:style w:type="paragraph" w:styleId="ad">
    <w:name w:val="annotation text"/>
    <w:basedOn w:val="a"/>
    <w:link w:val="ae"/>
    <w:uiPriority w:val="99"/>
    <w:semiHidden/>
    <w:unhideWhenUsed/>
    <w:rsid w:val="00B00808"/>
    <w:pPr>
      <w:jc w:val="left"/>
    </w:pPr>
  </w:style>
  <w:style w:type="character" w:customStyle="1" w:styleId="ae">
    <w:name w:val="コメント文字列 (文字)"/>
    <w:basedOn w:val="a0"/>
    <w:link w:val="ad"/>
    <w:uiPriority w:val="99"/>
    <w:semiHidden/>
    <w:rsid w:val="00B00808"/>
    <w:rPr>
      <w:rFonts w:ascii="Arial" w:hAnsi="Arial"/>
    </w:rPr>
  </w:style>
  <w:style w:type="paragraph" w:styleId="af">
    <w:name w:val="annotation subject"/>
    <w:basedOn w:val="ad"/>
    <w:next w:val="ad"/>
    <w:link w:val="af0"/>
    <w:uiPriority w:val="99"/>
    <w:semiHidden/>
    <w:unhideWhenUsed/>
    <w:rsid w:val="00B00808"/>
    <w:rPr>
      <w:b/>
      <w:bCs/>
    </w:rPr>
  </w:style>
  <w:style w:type="character" w:customStyle="1" w:styleId="af0">
    <w:name w:val="コメント内容 (文字)"/>
    <w:basedOn w:val="ae"/>
    <w:link w:val="af"/>
    <w:uiPriority w:val="99"/>
    <w:semiHidden/>
    <w:rsid w:val="00B0080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1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1420</Words>
  <Characters>8095</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Desktop10</dc:creator>
  <cp:keywords/>
  <dc:description/>
  <cp:lastModifiedBy>田村　香代子</cp:lastModifiedBy>
  <cp:revision>14</cp:revision>
  <cp:lastPrinted>2022-04-18T03:10:00Z</cp:lastPrinted>
  <dcterms:created xsi:type="dcterms:W3CDTF">2022-04-18T03:11:00Z</dcterms:created>
  <dcterms:modified xsi:type="dcterms:W3CDTF">2022-04-19T03:05:00Z</dcterms:modified>
</cp:coreProperties>
</file>